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177989" w14:textId="77777777" w:rsidR="00B715FA" w:rsidRPr="0014645C" w:rsidRDefault="003E3B20" w:rsidP="003E3B20">
      <w:pPr>
        <w:jc w:val="center"/>
        <w:rPr>
          <w:rFonts w:ascii="Verdana" w:eastAsia="MS Gothic" w:hAnsi="Verdana" w:cs="Arial"/>
          <w:caps/>
          <w:sz w:val="28"/>
          <w:szCs w:val="28"/>
          <w:lang w:val="sk-SK" w:eastAsia="cs-CZ"/>
        </w:rPr>
      </w:pPr>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318E6F93" wp14:editId="405B1A2B">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anchor>
        </w:drawing>
      </w:r>
      <w:r w:rsidR="00B715FA" w:rsidRPr="0014645C">
        <w:rPr>
          <w:rFonts w:ascii="Verdana" w:eastAsia="MS Gothic" w:hAnsi="Verdana" w:cs="Arial"/>
          <w:caps/>
          <w:sz w:val="28"/>
          <w:szCs w:val="28"/>
          <w:lang w:val="sk-SK" w:eastAsia="cs-CZ"/>
        </w:rPr>
        <w:t>MINISTERSTVO VNÚTRA SLOVENSKEJ REPUBLIKY</w:t>
      </w:r>
    </w:p>
    <w:p w14:paraId="0B9E5FAE" w14:textId="77777777" w:rsidR="00B715FA" w:rsidRPr="0014645C" w:rsidRDefault="00B715FA" w:rsidP="00B715FA">
      <w:pPr>
        <w:jc w:val="center"/>
        <w:rPr>
          <w:rFonts w:ascii="Verdana" w:eastAsia="MS Gothic" w:hAnsi="Verdana" w:cs="Arial"/>
          <w:caps/>
          <w:sz w:val="28"/>
          <w:szCs w:val="28"/>
          <w:lang w:val="sk-SK" w:eastAsia="cs-CZ"/>
        </w:rPr>
      </w:pPr>
    </w:p>
    <w:p w14:paraId="55C940B2" w14:textId="77777777"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24C3C621" w14:textId="77777777"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594B530" w14:textId="7777777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4F793B5"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18EA531C"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7083102B"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6F1027E5" w14:textId="77777777" w:rsidR="00B715FA" w:rsidRPr="0014645C" w:rsidRDefault="00B715FA" w:rsidP="00B715FA">
      <w:pPr>
        <w:rPr>
          <w:rFonts w:ascii="Verdana" w:hAnsi="Verdana"/>
          <w:b/>
          <w:sz w:val="28"/>
          <w:szCs w:val="28"/>
          <w:lang w:val="sk-SK" w:eastAsia="cs-CZ"/>
        </w:rPr>
      </w:pPr>
    </w:p>
    <w:p w14:paraId="59D77A25"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A75C452" w14:textId="1F49F1EE" w:rsidR="00B715FA" w:rsidRPr="0014645C" w:rsidRDefault="003E3B20" w:rsidP="00B715FA">
      <w:pPr>
        <w:tabs>
          <w:tab w:val="left" w:pos="6804"/>
          <w:tab w:val="left" w:leader="dot" w:pos="9071"/>
        </w:tabs>
        <w:spacing w:line="360" w:lineRule="auto"/>
        <w:rPr>
          <w:rFonts w:ascii="Verdana" w:hAnsi="Verdana"/>
          <w:sz w:val="16"/>
          <w:szCs w:val="16"/>
          <w:lang w:val="sk-SK" w:eastAsia="cs-CZ"/>
        </w:rPr>
      </w:pPr>
      <w:del w:id="0" w:author="Miruška Hrabčáková" w:date="2020-07-17T08:34:00Z">
        <w:r w:rsidRPr="0014645C" w:rsidDel="0064180A">
          <w:rPr>
            <w:rFonts w:ascii="Verdana" w:hAnsi="Verdana"/>
            <w:sz w:val="16"/>
            <w:szCs w:val="16"/>
            <w:lang w:val="sk-SK" w:eastAsia="cs-CZ"/>
          </w:rPr>
          <w:delText>JUDr</w:delText>
        </w:r>
      </w:del>
      <w:ins w:id="1" w:author="Miruška Hrabčáková" w:date="2020-07-17T08:34:00Z">
        <w:r w:rsidR="0064180A">
          <w:rPr>
            <w:rFonts w:ascii="Verdana" w:hAnsi="Verdana"/>
            <w:sz w:val="16"/>
            <w:szCs w:val="16"/>
            <w:lang w:val="sk-SK" w:eastAsia="cs-CZ"/>
          </w:rPr>
          <w:t>Ing</w:t>
        </w:r>
      </w:ins>
      <w:r w:rsidRPr="0014645C">
        <w:rPr>
          <w:rFonts w:ascii="Verdana" w:hAnsi="Verdana"/>
          <w:sz w:val="16"/>
          <w:szCs w:val="16"/>
          <w:lang w:val="sk-SK" w:eastAsia="cs-CZ"/>
        </w:rPr>
        <w:t xml:space="preserve">. </w:t>
      </w:r>
      <w:del w:id="2" w:author="Miruška Hrabčáková" w:date="2020-07-17T08:34:00Z">
        <w:r w:rsidRPr="0014645C" w:rsidDel="0064180A">
          <w:rPr>
            <w:rFonts w:ascii="Verdana" w:hAnsi="Verdana"/>
            <w:sz w:val="16"/>
            <w:szCs w:val="16"/>
            <w:lang w:val="sk-SK" w:eastAsia="cs-CZ"/>
          </w:rPr>
          <w:delText>Matúš Dubovský</w:delText>
        </w:r>
      </w:del>
      <w:ins w:id="3" w:author="Miruška Hrabčáková" w:date="2020-07-17T08:34:00Z">
        <w:r w:rsidR="0064180A">
          <w:rPr>
            <w:rFonts w:ascii="Verdana" w:hAnsi="Verdana"/>
            <w:sz w:val="16"/>
            <w:szCs w:val="16"/>
            <w:lang w:val="sk-SK" w:eastAsia="cs-CZ"/>
          </w:rPr>
          <w:t>Peter Vlček, PhD.</w:t>
        </w:r>
      </w:ins>
      <w:r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52F94053" w14:textId="77777777"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metodiky</w:t>
      </w:r>
      <w:r w:rsidR="0097180C" w:rsidRPr="0097180C">
        <w:rPr>
          <w:rFonts w:ascii="Verdana" w:hAnsi="Verdana"/>
          <w:sz w:val="16"/>
          <w:szCs w:val="16"/>
          <w:lang w:val="sk-SK" w:eastAsia="cs-CZ"/>
        </w:rPr>
        <w:t xml:space="preserve"> </w:t>
      </w:r>
      <w:r w:rsidR="0097180C" w:rsidRPr="0014645C">
        <w:rPr>
          <w:rFonts w:ascii="Verdana" w:hAnsi="Verdana"/>
          <w:sz w:val="16"/>
          <w:szCs w:val="16"/>
          <w:lang w:val="sk-SK" w:eastAsia="cs-CZ"/>
        </w:rPr>
        <w:t>a</w:t>
      </w:r>
      <w:r w:rsidR="0097180C">
        <w:rPr>
          <w:rFonts w:ascii="Verdana" w:hAnsi="Verdana"/>
          <w:sz w:val="16"/>
          <w:szCs w:val="16"/>
          <w:lang w:val="sk-SK" w:eastAsia="cs-CZ"/>
        </w:rPr>
        <w:t> prípravy projektov</w:t>
      </w:r>
    </w:p>
    <w:p w14:paraId="3F259561" w14:textId="00349CC4"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ins w:id="4" w:author="Miruška Hrabčáková" w:date="2020-07-17T08:28:00Z">
        <w:r w:rsidR="0064180A">
          <w:rPr>
            <w:rFonts w:ascii="Verdana" w:hAnsi="Verdana"/>
            <w:sz w:val="16"/>
            <w:szCs w:val="16"/>
            <w:lang w:val="sk-SK" w:eastAsia="cs-CZ"/>
          </w:rPr>
          <w:t>17</w:t>
        </w:r>
      </w:ins>
      <w:del w:id="5" w:author="Miruška Hrabčáková" w:date="2020-07-17T08:28:00Z">
        <w:r w:rsidR="00012B32" w:rsidDel="0064180A">
          <w:rPr>
            <w:rFonts w:ascii="Verdana" w:hAnsi="Verdana"/>
            <w:sz w:val="16"/>
            <w:szCs w:val="16"/>
            <w:lang w:val="sk-SK" w:eastAsia="cs-CZ"/>
          </w:rPr>
          <w:delText>1</w:delText>
        </w:r>
        <w:r w:rsidR="00F77E48" w:rsidDel="0064180A">
          <w:rPr>
            <w:rFonts w:ascii="Verdana" w:hAnsi="Verdana"/>
            <w:sz w:val="16"/>
            <w:szCs w:val="16"/>
            <w:lang w:val="sk-SK" w:eastAsia="cs-CZ"/>
          </w:rPr>
          <w:delText>3</w:delText>
        </w:r>
      </w:del>
      <w:r w:rsidR="00B67260" w:rsidRPr="0014645C">
        <w:rPr>
          <w:rFonts w:ascii="Verdana" w:hAnsi="Verdana"/>
          <w:sz w:val="16"/>
          <w:szCs w:val="16"/>
          <w:lang w:val="sk-SK" w:eastAsia="cs-CZ"/>
        </w:rPr>
        <w:t>.</w:t>
      </w:r>
      <w:del w:id="6" w:author="Miruška Hrabčáková" w:date="2020-07-17T08:28:00Z">
        <w:r w:rsidR="00F77E48" w:rsidDel="0064180A">
          <w:rPr>
            <w:rFonts w:ascii="Verdana" w:hAnsi="Verdana"/>
            <w:sz w:val="16"/>
            <w:szCs w:val="16"/>
            <w:lang w:val="sk-SK" w:eastAsia="cs-CZ"/>
          </w:rPr>
          <w:delText>12</w:delText>
        </w:r>
      </w:del>
      <w:ins w:id="7" w:author="Miruška Hrabčáková" w:date="2020-07-17T08:30:00Z">
        <w:r w:rsidR="0064180A">
          <w:rPr>
            <w:rFonts w:ascii="Verdana" w:hAnsi="Verdana"/>
            <w:sz w:val="16"/>
            <w:szCs w:val="16"/>
            <w:lang w:val="sk-SK" w:eastAsia="cs-CZ"/>
          </w:rPr>
          <w:t>07</w:t>
        </w:r>
      </w:ins>
      <w:r w:rsidR="00397ECA" w:rsidRPr="0014645C">
        <w:rPr>
          <w:rFonts w:ascii="Verdana" w:hAnsi="Verdana"/>
          <w:sz w:val="16"/>
          <w:szCs w:val="16"/>
          <w:lang w:val="sk-SK" w:eastAsia="cs-CZ"/>
        </w:rPr>
        <w:t>. 20</w:t>
      </w:r>
      <w:del w:id="8" w:author="Miruška Hrabčáková" w:date="2020-07-17T08:30:00Z">
        <w:r w:rsidR="00397ECA" w:rsidRPr="0014645C" w:rsidDel="0064180A">
          <w:rPr>
            <w:rFonts w:ascii="Verdana" w:hAnsi="Verdana"/>
            <w:sz w:val="16"/>
            <w:szCs w:val="16"/>
            <w:lang w:val="sk-SK" w:eastAsia="cs-CZ"/>
          </w:rPr>
          <w:delText>1</w:delText>
        </w:r>
        <w:r w:rsidR="000B5862" w:rsidDel="0064180A">
          <w:rPr>
            <w:rFonts w:ascii="Verdana" w:hAnsi="Verdana"/>
            <w:sz w:val="16"/>
            <w:szCs w:val="16"/>
            <w:lang w:val="sk-SK" w:eastAsia="cs-CZ"/>
          </w:rPr>
          <w:delText>9</w:delText>
        </w:r>
      </w:del>
      <w:ins w:id="9" w:author="Miruška Hrabčáková" w:date="2020-07-17T08:30:00Z">
        <w:r w:rsidR="0064180A">
          <w:rPr>
            <w:rFonts w:ascii="Verdana" w:hAnsi="Verdana"/>
            <w:sz w:val="16"/>
            <w:szCs w:val="16"/>
            <w:lang w:val="sk-SK" w:eastAsia="cs-CZ"/>
          </w:rPr>
          <w:t>20</w:t>
        </w:r>
      </w:ins>
    </w:p>
    <w:p w14:paraId="1FE0934A" w14:textId="77777777" w:rsidR="00B715FA" w:rsidRPr="0014645C" w:rsidRDefault="00B715FA" w:rsidP="00B715FA">
      <w:pPr>
        <w:spacing w:line="360" w:lineRule="auto"/>
        <w:rPr>
          <w:rFonts w:ascii="Verdana" w:hAnsi="Verdana"/>
          <w:sz w:val="16"/>
          <w:szCs w:val="16"/>
          <w:lang w:val="sk-SK" w:eastAsia="cs-CZ"/>
        </w:rPr>
      </w:pPr>
    </w:p>
    <w:p w14:paraId="057F4AB0"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7F60FC61" w14:textId="77777777" w:rsidR="00B715FA" w:rsidRPr="0014645C" w:rsidRDefault="0097180C" w:rsidP="00B715FA">
      <w:pPr>
        <w:tabs>
          <w:tab w:val="left" w:pos="6804"/>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97180C">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46BF0927" w14:textId="6679FAA5" w:rsidR="00B715FA" w:rsidRPr="0014645C" w:rsidRDefault="0097180C" w:rsidP="005D68F2">
      <w:pPr>
        <w:tabs>
          <w:tab w:val="left" w:pos="1134"/>
          <w:tab w:val="left" w:pos="6946"/>
        </w:tabs>
        <w:spacing w:line="360" w:lineRule="auto"/>
        <w:ind w:left="425" w:hanging="425"/>
        <w:rPr>
          <w:rFonts w:ascii="Verdana" w:hAnsi="Verdana"/>
          <w:sz w:val="16"/>
          <w:szCs w:val="16"/>
          <w:lang w:val="sk-SK" w:eastAsia="cs-CZ"/>
        </w:rPr>
      </w:pPr>
      <w:del w:id="10" w:author="Miruška Hrabčáková" w:date="2020-07-17T08:35:00Z">
        <w:r w:rsidRPr="0097180C" w:rsidDel="0064180A">
          <w:rPr>
            <w:rFonts w:ascii="Verdana" w:hAnsi="Verdana"/>
            <w:sz w:val="16"/>
            <w:szCs w:val="16"/>
            <w:lang w:val="sk-SK" w:eastAsia="cs-CZ"/>
          </w:rPr>
          <w:delText xml:space="preserve">poverený </w:delText>
        </w:r>
        <w:r w:rsidR="005D68F2" w:rsidDel="0064180A">
          <w:rPr>
            <w:rFonts w:ascii="Verdana" w:hAnsi="Verdana"/>
            <w:sz w:val="16"/>
            <w:szCs w:val="16"/>
            <w:lang w:val="sk-SK" w:eastAsia="cs-CZ"/>
          </w:rPr>
          <w:delText xml:space="preserve"> </w:delText>
        </w:r>
      </w:del>
      <w:r w:rsidR="00B715FA" w:rsidRPr="0014645C">
        <w:rPr>
          <w:rFonts w:ascii="Verdana" w:hAnsi="Verdana"/>
          <w:sz w:val="16"/>
          <w:szCs w:val="16"/>
          <w:lang w:val="sk-SK" w:eastAsia="cs-CZ"/>
        </w:rPr>
        <w:t>riad</w:t>
      </w:r>
      <w:ins w:id="11" w:author="Miruška Hrabčáková" w:date="2020-07-17T08:35:00Z">
        <w:r w:rsidR="0064180A">
          <w:rPr>
            <w:rFonts w:ascii="Verdana" w:hAnsi="Verdana"/>
            <w:sz w:val="16"/>
            <w:szCs w:val="16"/>
            <w:lang w:val="sk-SK" w:eastAsia="cs-CZ"/>
          </w:rPr>
          <w:t>iteľ</w:t>
        </w:r>
      </w:ins>
      <w:del w:id="12" w:author="Miruška Hrabčáková" w:date="2020-07-17T08:35:00Z">
        <w:r w:rsidR="00217DB5" w:rsidDel="0064180A">
          <w:rPr>
            <w:rFonts w:ascii="Verdana" w:hAnsi="Verdana"/>
            <w:sz w:val="16"/>
            <w:szCs w:val="16"/>
            <w:lang w:val="sk-SK" w:eastAsia="cs-CZ"/>
          </w:rPr>
          <w:delText>ením</w:delText>
        </w:r>
      </w:del>
      <w:r w:rsidR="00B715FA" w:rsidRPr="0014645C">
        <w:rPr>
          <w:rFonts w:ascii="Verdana" w:hAnsi="Verdana"/>
          <w:sz w:val="16"/>
          <w:szCs w:val="16"/>
          <w:lang w:val="sk-SK" w:eastAsia="cs-CZ"/>
        </w:rPr>
        <w:t xml:space="preserve"> odboru operačného programu Efektívna verejná správa</w:t>
      </w:r>
    </w:p>
    <w:p w14:paraId="29CEF702" w14:textId="3AE921B6"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12B32">
        <w:rPr>
          <w:rFonts w:ascii="Verdana" w:hAnsi="Verdana"/>
          <w:sz w:val="16"/>
          <w:szCs w:val="16"/>
          <w:lang w:val="sk-SK" w:eastAsia="cs-CZ"/>
        </w:rPr>
        <w:t>1</w:t>
      </w:r>
      <w:del w:id="13" w:author="Miruška Hrabčáková" w:date="2020-07-17T08:35:00Z">
        <w:r w:rsidR="00F77E48" w:rsidDel="0064180A">
          <w:rPr>
            <w:rFonts w:ascii="Verdana" w:hAnsi="Verdana"/>
            <w:sz w:val="16"/>
            <w:szCs w:val="16"/>
            <w:lang w:val="sk-SK" w:eastAsia="cs-CZ"/>
          </w:rPr>
          <w:delText>3</w:delText>
        </w:r>
      </w:del>
      <w:ins w:id="14" w:author="Miruška Hrabčáková" w:date="2020-07-17T08:35:00Z">
        <w:r w:rsidR="0064180A">
          <w:rPr>
            <w:rFonts w:ascii="Verdana" w:hAnsi="Verdana"/>
            <w:sz w:val="16"/>
            <w:szCs w:val="16"/>
            <w:lang w:val="sk-SK" w:eastAsia="cs-CZ"/>
          </w:rPr>
          <w:t>7</w:t>
        </w:r>
      </w:ins>
      <w:r w:rsidR="00B67260" w:rsidRPr="0014645C">
        <w:rPr>
          <w:rFonts w:ascii="Verdana" w:hAnsi="Verdana"/>
          <w:sz w:val="16"/>
          <w:szCs w:val="16"/>
          <w:lang w:val="sk-SK" w:eastAsia="cs-CZ"/>
        </w:rPr>
        <w:t xml:space="preserve">. </w:t>
      </w:r>
      <w:del w:id="15" w:author="Miruška Hrabčáková" w:date="2020-07-17T08:35:00Z">
        <w:r w:rsidR="00F77E48" w:rsidDel="0064180A">
          <w:rPr>
            <w:rFonts w:ascii="Verdana" w:hAnsi="Verdana"/>
            <w:sz w:val="16"/>
            <w:szCs w:val="16"/>
            <w:lang w:val="sk-SK" w:eastAsia="cs-CZ"/>
          </w:rPr>
          <w:delText>12</w:delText>
        </w:r>
      </w:del>
      <w:ins w:id="16" w:author="Miruška Hrabčáková" w:date="2020-07-17T08:35:00Z">
        <w:r w:rsidR="0064180A">
          <w:rPr>
            <w:rFonts w:ascii="Verdana" w:hAnsi="Verdana"/>
            <w:sz w:val="16"/>
            <w:szCs w:val="16"/>
            <w:lang w:val="sk-SK" w:eastAsia="cs-CZ"/>
          </w:rPr>
          <w:t>07</w:t>
        </w:r>
      </w:ins>
      <w:r w:rsidR="00B67260" w:rsidRPr="0014645C">
        <w:rPr>
          <w:rFonts w:ascii="Verdana" w:hAnsi="Verdana"/>
          <w:sz w:val="16"/>
          <w:szCs w:val="16"/>
          <w:lang w:val="sk-SK" w:eastAsia="cs-CZ"/>
        </w:rPr>
        <w:t>. 20</w:t>
      </w:r>
      <w:del w:id="17" w:author="Miruška Hrabčáková" w:date="2020-07-17T08:35:00Z">
        <w:r w:rsidR="00B67260" w:rsidRPr="0014645C" w:rsidDel="0064180A">
          <w:rPr>
            <w:rFonts w:ascii="Verdana" w:hAnsi="Verdana"/>
            <w:sz w:val="16"/>
            <w:szCs w:val="16"/>
            <w:lang w:val="sk-SK" w:eastAsia="cs-CZ"/>
          </w:rPr>
          <w:delText>1</w:delText>
        </w:r>
        <w:r w:rsidR="000B5862" w:rsidDel="0064180A">
          <w:rPr>
            <w:rFonts w:ascii="Verdana" w:hAnsi="Verdana"/>
            <w:sz w:val="16"/>
            <w:szCs w:val="16"/>
            <w:lang w:val="sk-SK" w:eastAsia="cs-CZ"/>
          </w:rPr>
          <w:delText>9</w:delText>
        </w:r>
      </w:del>
      <w:ins w:id="18" w:author="Miruška Hrabčáková" w:date="2020-07-17T08:35:00Z">
        <w:r w:rsidR="0064180A">
          <w:rPr>
            <w:rFonts w:ascii="Verdana" w:hAnsi="Verdana"/>
            <w:sz w:val="16"/>
            <w:szCs w:val="16"/>
            <w:lang w:val="sk-SK" w:eastAsia="cs-CZ"/>
          </w:rPr>
          <w:t>20</w:t>
        </w:r>
      </w:ins>
    </w:p>
    <w:p w14:paraId="03E6D967"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4A2EF772"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6D79EA5" w14:textId="77777777"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Adela Danišková</w:t>
      </w:r>
      <w:r w:rsidR="00B715FA" w:rsidRPr="0014645C">
        <w:rPr>
          <w:rFonts w:ascii="Verdana" w:hAnsi="Verdana"/>
          <w:sz w:val="16"/>
          <w:szCs w:val="16"/>
          <w:lang w:val="sk-SK" w:eastAsia="cs-CZ"/>
        </w:rPr>
        <w:tab/>
        <w:t>..............................</w:t>
      </w:r>
    </w:p>
    <w:p w14:paraId="18EDC555"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74B819DA" w14:textId="6C111949"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12B32">
        <w:rPr>
          <w:rFonts w:ascii="Verdana" w:hAnsi="Verdana"/>
          <w:sz w:val="16"/>
          <w:szCs w:val="16"/>
          <w:lang w:val="sk-SK" w:eastAsia="cs-CZ"/>
        </w:rPr>
        <w:t>1</w:t>
      </w:r>
      <w:del w:id="19" w:author="Miruška Hrabčáková" w:date="2020-07-17T08:35:00Z">
        <w:r w:rsidR="00F77E48" w:rsidDel="0064180A">
          <w:rPr>
            <w:rFonts w:ascii="Verdana" w:hAnsi="Verdana"/>
            <w:sz w:val="16"/>
            <w:szCs w:val="16"/>
            <w:lang w:val="sk-SK" w:eastAsia="cs-CZ"/>
          </w:rPr>
          <w:delText>3</w:delText>
        </w:r>
      </w:del>
      <w:ins w:id="20" w:author="Miruška Hrabčáková" w:date="2020-07-17T08:35:00Z">
        <w:r w:rsidR="0064180A">
          <w:rPr>
            <w:rFonts w:ascii="Verdana" w:hAnsi="Verdana"/>
            <w:sz w:val="16"/>
            <w:szCs w:val="16"/>
            <w:lang w:val="sk-SK" w:eastAsia="cs-CZ"/>
          </w:rPr>
          <w:t>7</w:t>
        </w:r>
      </w:ins>
      <w:r w:rsidR="00B67260" w:rsidRPr="0014645C">
        <w:rPr>
          <w:rFonts w:ascii="Verdana" w:hAnsi="Verdana"/>
          <w:sz w:val="16"/>
          <w:szCs w:val="16"/>
          <w:lang w:val="sk-SK" w:eastAsia="cs-CZ"/>
        </w:rPr>
        <w:t xml:space="preserve">. </w:t>
      </w:r>
      <w:del w:id="21" w:author="Miruška Hrabčáková" w:date="2020-07-17T08:35:00Z">
        <w:r w:rsidR="00F77E48" w:rsidDel="0064180A">
          <w:rPr>
            <w:rFonts w:ascii="Verdana" w:hAnsi="Verdana"/>
            <w:sz w:val="16"/>
            <w:szCs w:val="16"/>
            <w:lang w:val="sk-SK" w:eastAsia="cs-CZ"/>
          </w:rPr>
          <w:delText>12</w:delText>
        </w:r>
      </w:del>
      <w:ins w:id="22" w:author="Miruška Hrabčáková" w:date="2020-07-17T08:35:00Z">
        <w:r w:rsidR="0064180A">
          <w:rPr>
            <w:rFonts w:ascii="Verdana" w:hAnsi="Verdana"/>
            <w:sz w:val="16"/>
            <w:szCs w:val="16"/>
            <w:lang w:val="sk-SK" w:eastAsia="cs-CZ"/>
          </w:rPr>
          <w:t>07</w:t>
        </w:r>
      </w:ins>
      <w:r w:rsidR="00B67260" w:rsidRPr="0014645C">
        <w:rPr>
          <w:rFonts w:ascii="Verdana" w:hAnsi="Verdana"/>
          <w:sz w:val="16"/>
          <w:szCs w:val="16"/>
          <w:lang w:val="sk-SK" w:eastAsia="cs-CZ"/>
        </w:rPr>
        <w:t>. 20</w:t>
      </w:r>
      <w:del w:id="23" w:author="Miruška Hrabčáková" w:date="2020-07-17T08:35:00Z">
        <w:r w:rsidR="00B67260" w:rsidRPr="0014645C" w:rsidDel="0064180A">
          <w:rPr>
            <w:rFonts w:ascii="Verdana" w:hAnsi="Verdana"/>
            <w:sz w:val="16"/>
            <w:szCs w:val="16"/>
            <w:lang w:val="sk-SK" w:eastAsia="cs-CZ"/>
          </w:rPr>
          <w:delText>1</w:delText>
        </w:r>
        <w:r w:rsidR="000B5862" w:rsidDel="0064180A">
          <w:rPr>
            <w:rFonts w:ascii="Verdana" w:hAnsi="Verdana"/>
            <w:sz w:val="16"/>
            <w:szCs w:val="16"/>
            <w:lang w:val="sk-SK" w:eastAsia="cs-CZ"/>
          </w:rPr>
          <w:delText>9</w:delText>
        </w:r>
      </w:del>
      <w:ins w:id="24" w:author="Miruška Hrabčáková" w:date="2020-07-17T08:35:00Z">
        <w:r w:rsidR="0064180A">
          <w:rPr>
            <w:rFonts w:ascii="Verdana" w:hAnsi="Verdana"/>
            <w:sz w:val="16"/>
            <w:szCs w:val="16"/>
            <w:lang w:val="sk-SK" w:eastAsia="cs-CZ"/>
          </w:rPr>
          <w:t>20</w:t>
        </w:r>
      </w:ins>
    </w:p>
    <w:p w14:paraId="55C4C771"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9240EA4" w14:textId="3F1CAF1C"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del w:id="25" w:author="Miruška Hrabčáková" w:date="2020-07-17T08:35:00Z">
        <w:r w:rsidR="00390802" w:rsidDel="0064180A">
          <w:rPr>
            <w:rFonts w:ascii="Verdana" w:hAnsi="Verdana"/>
            <w:sz w:val="16"/>
            <w:szCs w:val="16"/>
            <w:lang w:val="sk-SK" w:eastAsia="cs-CZ"/>
          </w:rPr>
          <w:delText>5</w:delText>
        </w:r>
      </w:del>
      <w:ins w:id="26" w:author="Miruška Hrabčáková" w:date="2020-07-17T08:35:00Z">
        <w:r w:rsidR="0064180A">
          <w:rPr>
            <w:rFonts w:ascii="Verdana" w:hAnsi="Verdana"/>
            <w:sz w:val="16"/>
            <w:szCs w:val="16"/>
            <w:lang w:val="sk-SK" w:eastAsia="cs-CZ"/>
          </w:rPr>
          <w:t>6</w:t>
        </w:r>
      </w:ins>
      <w:r w:rsidR="00445ABA" w:rsidRPr="0014645C">
        <w:rPr>
          <w:rFonts w:ascii="Verdana" w:hAnsi="Verdana"/>
          <w:sz w:val="16"/>
          <w:szCs w:val="16"/>
          <w:lang w:val="sk-SK" w:eastAsia="cs-CZ"/>
        </w:rPr>
        <w:t>.</w:t>
      </w:r>
      <w:del w:id="27" w:author="Miruška Hrabčáková" w:date="2020-07-17T08:35:00Z">
        <w:r w:rsidR="00055F41" w:rsidDel="0064180A">
          <w:rPr>
            <w:rFonts w:ascii="Verdana" w:hAnsi="Verdana"/>
            <w:sz w:val="16"/>
            <w:szCs w:val="16"/>
            <w:lang w:val="sk-SK" w:eastAsia="cs-CZ"/>
          </w:rPr>
          <w:delText>3</w:delText>
        </w:r>
      </w:del>
      <w:ins w:id="28" w:author="Miruška Hrabčáková" w:date="2020-07-17T08:35:00Z">
        <w:r w:rsidR="0064180A">
          <w:rPr>
            <w:rFonts w:ascii="Verdana" w:hAnsi="Verdana"/>
            <w:sz w:val="16"/>
            <w:szCs w:val="16"/>
            <w:lang w:val="sk-SK" w:eastAsia="cs-CZ"/>
          </w:rPr>
          <w:t>0</w:t>
        </w:r>
      </w:ins>
      <w:r w:rsidRPr="0014645C">
        <w:rPr>
          <w:rFonts w:ascii="Verdana" w:hAnsi="Verdana"/>
          <w:sz w:val="16"/>
          <w:szCs w:val="16"/>
          <w:lang w:val="sk-SK" w:eastAsia="cs-CZ"/>
        </w:rPr>
        <w:t>; platnosť od:</w:t>
      </w:r>
      <w:r w:rsidR="00012B32">
        <w:rPr>
          <w:rFonts w:ascii="Verdana" w:hAnsi="Verdana"/>
          <w:sz w:val="16"/>
          <w:szCs w:val="16"/>
          <w:lang w:val="sk-SK" w:eastAsia="cs-CZ"/>
        </w:rPr>
        <w:t>1</w:t>
      </w:r>
      <w:del w:id="29" w:author="Miruška Hrabčáková" w:date="2020-07-17T08:35:00Z">
        <w:r w:rsidR="00F77E48" w:rsidDel="0064180A">
          <w:rPr>
            <w:rFonts w:ascii="Verdana" w:hAnsi="Verdana"/>
            <w:sz w:val="16"/>
            <w:szCs w:val="16"/>
            <w:lang w:val="sk-SK" w:eastAsia="cs-CZ"/>
          </w:rPr>
          <w:delText>3</w:delText>
        </w:r>
      </w:del>
      <w:ins w:id="30" w:author="Miruška Hrabčáková" w:date="2020-07-17T08:35:00Z">
        <w:r w:rsidR="0064180A">
          <w:rPr>
            <w:rFonts w:ascii="Verdana" w:hAnsi="Verdana"/>
            <w:sz w:val="16"/>
            <w:szCs w:val="16"/>
            <w:lang w:val="sk-SK" w:eastAsia="cs-CZ"/>
          </w:rPr>
          <w:t>7</w:t>
        </w:r>
      </w:ins>
      <w:r w:rsidR="00B67260" w:rsidRPr="0014645C">
        <w:rPr>
          <w:rFonts w:ascii="Verdana" w:hAnsi="Verdana"/>
          <w:sz w:val="16"/>
          <w:szCs w:val="16"/>
          <w:lang w:val="sk-SK" w:eastAsia="cs-CZ"/>
        </w:rPr>
        <w:t xml:space="preserve">. </w:t>
      </w:r>
      <w:del w:id="31" w:author="Miruška Hrabčáková" w:date="2020-07-17T08:35:00Z">
        <w:r w:rsidR="00F77E48" w:rsidDel="0064180A">
          <w:rPr>
            <w:rFonts w:ascii="Verdana" w:hAnsi="Verdana"/>
            <w:sz w:val="16"/>
            <w:szCs w:val="16"/>
            <w:lang w:val="sk-SK" w:eastAsia="cs-CZ"/>
          </w:rPr>
          <w:delText>12</w:delText>
        </w:r>
      </w:del>
      <w:ins w:id="32" w:author="Miruška Hrabčáková" w:date="2020-07-17T08:36:00Z">
        <w:r w:rsidR="0064180A">
          <w:rPr>
            <w:rFonts w:ascii="Verdana" w:hAnsi="Verdana"/>
            <w:sz w:val="16"/>
            <w:szCs w:val="16"/>
            <w:lang w:val="sk-SK" w:eastAsia="cs-CZ"/>
          </w:rPr>
          <w:t>07</w:t>
        </w:r>
      </w:ins>
      <w:r w:rsidR="00B67260" w:rsidRPr="0014645C">
        <w:rPr>
          <w:rFonts w:ascii="Verdana" w:hAnsi="Verdana"/>
          <w:sz w:val="16"/>
          <w:szCs w:val="16"/>
          <w:lang w:val="sk-SK" w:eastAsia="cs-CZ"/>
        </w:rPr>
        <w:t>. 20</w:t>
      </w:r>
      <w:del w:id="33" w:author="Miruška Hrabčáková" w:date="2020-07-17T08:36:00Z">
        <w:r w:rsidR="00B67260" w:rsidRPr="0014645C" w:rsidDel="0064180A">
          <w:rPr>
            <w:rFonts w:ascii="Verdana" w:hAnsi="Verdana"/>
            <w:sz w:val="16"/>
            <w:szCs w:val="16"/>
            <w:lang w:val="sk-SK" w:eastAsia="cs-CZ"/>
          </w:rPr>
          <w:delText>1</w:delText>
        </w:r>
        <w:r w:rsidR="000B5862" w:rsidDel="0064180A">
          <w:rPr>
            <w:rFonts w:ascii="Verdana" w:hAnsi="Verdana"/>
            <w:sz w:val="16"/>
            <w:szCs w:val="16"/>
            <w:lang w:val="sk-SK" w:eastAsia="cs-CZ"/>
          </w:rPr>
          <w:delText>9</w:delText>
        </w:r>
      </w:del>
      <w:ins w:id="34" w:author="Miruška Hrabčáková" w:date="2020-07-17T08:36:00Z">
        <w:r w:rsidR="0064180A">
          <w:rPr>
            <w:rFonts w:ascii="Verdana" w:hAnsi="Verdana"/>
            <w:sz w:val="16"/>
            <w:szCs w:val="16"/>
            <w:lang w:val="sk-SK" w:eastAsia="cs-CZ"/>
          </w:rPr>
          <w:t>20</w:t>
        </w:r>
      </w:ins>
      <w:r w:rsidRPr="0014645C">
        <w:rPr>
          <w:rFonts w:ascii="Verdana" w:hAnsi="Verdana"/>
          <w:sz w:val="16"/>
          <w:szCs w:val="16"/>
          <w:lang w:val="sk-SK" w:eastAsia="cs-CZ"/>
        </w:rPr>
        <w:t>, účinnosť od:</w:t>
      </w:r>
      <w:r w:rsidR="00012B32">
        <w:rPr>
          <w:rFonts w:ascii="Verdana" w:hAnsi="Verdana"/>
          <w:sz w:val="16"/>
          <w:szCs w:val="16"/>
          <w:lang w:val="sk-SK" w:eastAsia="cs-CZ"/>
        </w:rPr>
        <w:t>1</w:t>
      </w:r>
      <w:del w:id="35" w:author="Miruška Hrabčáková" w:date="2020-07-17T08:36:00Z">
        <w:r w:rsidR="00F77E48" w:rsidDel="0064180A">
          <w:rPr>
            <w:rFonts w:ascii="Verdana" w:hAnsi="Verdana"/>
            <w:sz w:val="16"/>
            <w:szCs w:val="16"/>
            <w:lang w:val="sk-SK" w:eastAsia="cs-CZ"/>
          </w:rPr>
          <w:delText>3</w:delText>
        </w:r>
      </w:del>
      <w:ins w:id="36" w:author="Miruška Hrabčáková" w:date="2020-07-17T08:36:00Z">
        <w:r w:rsidR="0064180A">
          <w:rPr>
            <w:rFonts w:ascii="Verdana" w:hAnsi="Verdana"/>
            <w:sz w:val="16"/>
            <w:szCs w:val="16"/>
            <w:lang w:val="sk-SK" w:eastAsia="cs-CZ"/>
          </w:rPr>
          <w:t>7</w:t>
        </w:r>
      </w:ins>
      <w:r w:rsidR="00B13656" w:rsidRPr="0014645C">
        <w:rPr>
          <w:rFonts w:ascii="Verdana" w:hAnsi="Verdana"/>
          <w:sz w:val="16"/>
          <w:szCs w:val="16"/>
          <w:lang w:val="sk-SK" w:eastAsia="cs-CZ"/>
        </w:rPr>
        <w:t xml:space="preserve">. </w:t>
      </w:r>
      <w:del w:id="37" w:author="Miruška Hrabčáková" w:date="2020-07-17T08:36:00Z">
        <w:r w:rsidR="00F77E48" w:rsidDel="0064180A">
          <w:rPr>
            <w:rFonts w:ascii="Verdana" w:hAnsi="Verdana"/>
            <w:sz w:val="16"/>
            <w:szCs w:val="16"/>
            <w:lang w:val="sk-SK" w:eastAsia="cs-CZ"/>
          </w:rPr>
          <w:delText>12</w:delText>
        </w:r>
      </w:del>
      <w:ins w:id="38" w:author="Miruška Hrabčáková" w:date="2020-07-17T08:36:00Z">
        <w:r w:rsidR="0064180A">
          <w:rPr>
            <w:rFonts w:ascii="Verdana" w:hAnsi="Verdana"/>
            <w:sz w:val="16"/>
            <w:szCs w:val="16"/>
            <w:lang w:val="sk-SK" w:eastAsia="cs-CZ"/>
          </w:rPr>
          <w:t>07</w:t>
        </w:r>
      </w:ins>
      <w:r w:rsidR="00B13656" w:rsidRPr="0014645C">
        <w:rPr>
          <w:rFonts w:ascii="Verdana" w:hAnsi="Verdana"/>
          <w:sz w:val="16"/>
          <w:szCs w:val="16"/>
          <w:lang w:val="sk-SK" w:eastAsia="cs-CZ"/>
        </w:rPr>
        <w:t>. 20</w:t>
      </w:r>
      <w:del w:id="39" w:author="Miruška Hrabčáková" w:date="2020-07-17T08:36:00Z">
        <w:r w:rsidR="00B13656" w:rsidRPr="0014645C" w:rsidDel="0064180A">
          <w:rPr>
            <w:rFonts w:ascii="Verdana" w:hAnsi="Verdana"/>
            <w:sz w:val="16"/>
            <w:szCs w:val="16"/>
            <w:lang w:val="sk-SK" w:eastAsia="cs-CZ"/>
          </w:rPr>
          <w:delText>1</w:delText>
        </w:r>
        <w:r w:rsidR="000B5862" w:rsidDel="0064180A">
          <w:rPr>
            <w:rFonts w:ascii="Verdana" w:hAnsi="Verdana"/>
            <w:sz w:val="16"/>
            <w:szCs w:val="16"/>
            <w:lang w:val="sk-SK" w:eastAsia="cs-CZ"/>
          </w:rPr>
          <w:delText>9</w:delText>
        </w:r>
      </w:del>
      <w:ins w:id="40" w:author="Miruška Hrabčáková" w:date="2020-07-17T08:36:00Z">
        <w:r w:rsidR="0064180A">
          <w:rPr>
            <w:rFonts w:ascii="Verdana" w:hAnsi="Verdana"/>
            <w:sz w:val="16"/>
            <w:szCs w:val="16"/>
            <w:lang w:val="sk-SK" w:eastAsia="cs-CZ"/>
          </w:rPr>
          <w:t>20</w:t>
        </w:r>
      </w:ins>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7752AC8D" w14:textId="77777777" w:rsidR="00551D65" w:rsidRPr="00102828" w:rsidRDefault="00551D65" w:rsidP="00551D65">
          <w:pPr>
            <w:pStyle w:val="Hlavikaobsahu"/>
            <w:spacing w:line="480" w:lineRule="auto"/>
            <w:rPr>
              <w:rFonts w:ascii="Arial" w:hAnsi="Arial"/>
              <w:i w:val="0"/>
              <w:sz w:val="17"/>
              <w:szCs w:val="36"/>
              <w:lang w:val="sk-SK"/>
            </w:rPr>
          </w:pPr>
          <w:r w:rsidRPr="0014645C">
            <w:rPr>
              <w:sz w:val="36"/>
              <w:szCs w:val="36"/>
              <w:lang w:val="sk-SK"/>
            </w:rPr>
            <w:t>Obsah</w:t>
          </w:r>
        </w:p>
        <w:p w14:paraId="39B28A8B" w14:textId="77777777" w:rsidR="00102828" w:rsidRPr="00102828" w:rsidRDefault="00A455E9">
          <w:pPr>
            <w:pStyle w:val="Obsah1"/>
            <w:rPr>
              <w:rFonts w:ascii="Arial" w:hAnsi="Arial"/>
              <w:b w:val="0"/>
              <w:noProof/>
              <w:sz w:val="17"/>
              <w:szCs w:val="22"/>
              <w:lang w:val="sk-SK" w:eastAsia="sk-SK"/>
            </w:rPr>
          </w:pPr>
          <w:r w:rsidRPr="00102828">
            <w:rPr>
              <w:rFonts w:ascii="Arial" w:hAnsi="Arial"/>
              <w:b w:val="0"/>
              <w:sz w:val="17"/>
              <w:szCs w:val="17"/>
              <w:lang w:val="sk-SK"/>
            </w:rPr>
            <w:fldChar w:fldCharType="begin"/>
          </w:r>
          <w:r w:rsidR="00551D65" w:rsidRPr="00102828">
            <w:rPr>
              <w:rFonts w:ascii="Arial" w:hAnsi="Arial"/>
              <w:b w:val="0"/>
              <w:sz w:val="17"/>
              <w:szCs w:val="17"/>
              <w:lang w:val="sk-SK"/>
            </w:rPr>
            <w:instrText xml:space="preserve"> TOC \o "1-3" \h \z \u </w:instrText>
          </w:r>
          <w:r w:rsidRPr="00102828">
            <w:rPr>
              <w:rFonts w:ascii="Arial" w:hAnsi="Arial"/>
              <w:b w:val="0"/>
              <w:sz w:val="17"/>
              <w:szCs w:val="17"/>
              <w:lang w:val="sk-SK"/>
            </w:rPr>
            <w:fldChar w:fldCharType="separate"/>
          </w:r>
          <w:hyperlink w:anchor="_Toc334068" w:history="1">
            <w:r w:rsidR="00102828" w:rsidRPr="00102828">
              <w:rPr>
                <w:rStyle w:val="Hypertextovprepojenie"/>
                <w:b w:val="0"/>
                <w:noProof/>
                <w:sz w:val="17"/>
                <w:lang w:val="sk-SK"/>
              </w:rPr>
              <w:t>1.</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Všeobecné informácie</w:t>
            </w:r>
            <w:r w:rsidR="00102828" w:rsidRPr="00102828">
              <w:rPr>
                <w:rFonts w:ascii="Arial" w:hAnsi="Arial"/>
                <w:b w:val="0"/>
                <w:noProof/>
                <w:webHidden/>
                <w:sz w:val="17"/>
              </w:rPr>
              <w:tab/>
            </w:r>
            <w:r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_Toc334068 \h </w:instrText>
            </w:r>
            <w:r w:rsidRPr="00102828">
              <w:rPr>
                <w:rFonts w:ascii="Arial" w:hAnsi="Arial"/>
                <w:b w:val="0"/>
                <w:noProof/>
                <w:webHidden/>
                <w:sz w:val="17"/>
              </w:rPr>
            </w:r>
            <w:r w:rsidRPr="00102828">
              <w:rPr>
                <w:rFonts w:ascii="Arial" w:hAnsi="Arial"/>
                <w:b w:val="0"/>
                <w:noProof/>
                <w:webHidden/>
                <w:sz w:val="17"/>
              </w:rPr>
              <w:fldChar w:fldCharType="separate"/>
            </w:r>
            <w:r w:rsidR="002E1AD3">
              <w:rPr>
                <w:rFonts w:ascii="Arial" w:hAnsi="Arial"/>
                <w:b w:val="0"/>
                <w:noProof/>
                <w:webHidden/>
                <w:sz w:val="17"/>
              </w:rPr>
              <w:t>5</w:t>
            </w:r>
            <w:r w:rsidRPr="00102828">
              <w:rPr>
                <w:rFonts w:ascii="Arial" w:hAnsi="Arial"/>
                <w:b w:val="0"/>
                <w:noProof/>
                <w:webHidden/>
                <w:sz w:val="17"/>
              </w:rPr>
              <w:fldChar w:fldCharType="end"/>
            </w:r>
          </w:hyperlink>
        </w:p>
        <w:p w14:paraId="1179D0F0" w14:textId="77777777" w:rsidR="00102828" w:rsidRPr="00102828" w:rsidRDefault="000C2515">
          <w:pPr>
            <w:pStyle w:val="Obsah2"/>
            <w:rPr>
              <w:rFonts w:ascii="Arial" w:hAnsi="Arial"/>
              <w:sz w:val="17"/>
              <w:szCs w:val="22"/>
              <w:lang w:eastAsia="sk-SK"/>
            </w:rPr>
          </w:pPr>
          <w:hyperlink w:anchor="_Toc334069" w:history="1">
            <w:r w:rsidR="00102828" w:rsidRPr="00102828">
              <w:rPr>
                <w:rStyle w:val="Hypertextovprepojenie"/>
                <w:sz w:val="17"/>
              </w:rPr>
              <w:t>1.1</w:t>
            </w:r>
            <w:r w:rsidR="00102828" w:rsidRPr="00102828">
              <w:rPr>
                <w:rFonts w:ascii="Arial" w:hAnsi="Arial"/>
                <w:sz w:val="17"/>
                <w:szCs w:val="22"/>
                <w:lang w:eastAsia="sk-SK"/>
              </w:rPr>
              <w:tab/>
            </w:r>
            <w:r w:rsidR="00102828" w:rsidRPr="00102828">
              <w:rPr>
                <w:rStyle w:val="Hypertextovprepojenie"/>
                <w:sz w:val="17"/>
              </w:rPr>
              <w:t>Cieľ príručky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_Toc334069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5</w:t>
            </w:r>
            <w:r w:rsidR="00A455E9" w:rsidRPr="00102828">
              <w:rPr>
                <w:rFonts w:ascii="Arial" w:hAnsi="Arial"/>
                <w:webHidden/>
                <w:sz w:val="17"/>
              </w:rPr>
              <w:fldChar w:fldCharType="end"/>
            </w:r>
          </w:hyperlink>
        </w:p>
        <w:p w14:paraId="095143E2" w14:textId="77777777" w:rsidR="00102828" w:rsidRPr="00102828" w:rsidRDefault="000C2515">
          <w:pPr>
            <w:pStyle w:val="Obsah2"/>
            <w:rPr>
              <w:rFonts w:ascii="Arial" w:hAnsi="Arial"/>
              <w:sz w:val="17"/>
              <w:szCs w:val="22"/>
              <w:lang w:eastAsia="sk-SK"/>
            </w:rPr>
          </w:pPr>
          <w:hyperlink w:anchor="_Toc334070" w:history="1">
            <w:r w:rsidR="00102828" w:rsidRPr="00102828">
              <w:rPr>
                <w:rStyle w:val="Hypertextovprepojenie"/>
                <w:sz w:val="17"/>
              </w:rPr>
              <w:t>1.2</w:t>
            </w:r>
            <w:r w:rsidR="00102828" w:rsidRPr="00102828">
              <w:rPr>
                <w:rFonts w:ascii="Arial" w:hAnsi="Arial"/>
                <w:sz w:val="17"/>
                <w:szCs w:val="22"/>
                <w:lang w:eastAsia="sk-SK"/>
              </w:rPr>
              <w:tab/>
            </w:r>
            <w:r w:rsidR="00102828" w:rsidRPr="00102828">
              <w:rPr>
                <w:rStyle w:val="Hypertextovprepojenie"/>
                <w:sz w:val="17"/>
              </w:rPr>
              <w:t>Platnosť príručky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_Toc334070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5</w:t>
            </w:r>
            <w:r w:rsidR="00A455E9" w:rsidRPr="00102828">
              <w:rPr>
                <w:rFonts w:ascii="Arial" w:hAnsi="Arial"/>
                <w:webHidden/>
                <w:sz w:val="17"/>
              </w:rPr>
              <w:fldChar w:fldCharType="end"/>
            </w:r>
          </w:hyperlink>
        </w:p>
        <w:p w14:paraId="0DA5ED87" w14:textId="77777777" w:rsidR="00102828" w:rsidRPr="00102828" w:rsidRDefault="000C2515">
          <w:pPr>
            <w:pStyle w:val="Obsah2"/>
            <w:rPr>
              <w:rFonts w:ascii="Arial" w:hAnsi="Arial"/>
              <w:sz w:val="17"/>
              <w:szCs w:val="22"/>
              <w:lang w:eastAsia="sk-SK"/>
            </w:rPr>
          </w:pPr>
          <w:hyperlink w:anchor="_Toc334071" w:history="1">
            <w:r w:rsidR="00102828" w:rsidRPr="00102828">
              <w:rPr>
                <w:rStyle w:val="Hypertextovprepojenie"/>
                <w:sz w:val="17"/>
              </w:rPr>
              <w:t>1.3</w:t>
            </w:r>
            <w:r w:rsidR="00102828" w:rsidRPr="00102828">
              <w:rPr>
                <w:rFonts w:ascii="Arial" w:hAnsi="Arial"/>
                <w:sz w:val="17"/>
                <w:szCs w:val="22"/>
                <w:lang w:eastAsia="sk-SK"/>
              </w:rPr>
              <w:tab/>
            </w:r>
            <w:r w:rsidR="00102828" w:rsidRPr="00102828">
              <w:rPr>
                <w:rStyle w:val="Hypertextovprepojenie"/>
                <w:sz w:val="17"/>
              </w:rPr>
              <w:t>Definícia pojmov</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_Toc334071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6</w:t>
            </w:r>
            <w:r w:rsidR="00A455E9" w:rsidRPr="00102828">
              <w:rPr>
                <w:rFonts w:ascii="Arial" w:hAnsi="Arial"/>
                <w:webHidden/>
                <w:sz w:val="17"/>
              </w:rPr>
              <w:fldChar w:fldCharType="end"/>
            </w:r>
          </w:hyperlink>
        </w:p>
        <w:p w14:paraId="3195FEE7" w14:textId="77777777" w:rsidR="00102828" w:rsidRPr="00102828" w:rsidRDefault="000C2515">
          <w:pPr>
            <w:pStyle w:val="Obsah2"/>
            <w:rPr>
              <w:rFonts w:ascii="Arial" w:hAnsi="Arial"/>
              <w:sz w:val="17"/>
              <w:szCs w:val="22"/>
              <w:lang w:eastAsia="sk-SK"/>
            </w:rPr>
          </w:pPr>
          <w:hyperlink w:anchor="_Toc334072" w:history="1">
            <w:r w:rsidR="00102828" w:rsidRPr="00102828">
              <w:rPr>
                <w:rStyle w:val="Hypertextovprepojenie"/>
                <w:sz w:val="17"/>
              </w:rPr>
              <w:t>1.4</w:t>
            </w:r>
            <w:r w:rsidR="00102828" w:rsidRPr="00102828">
              <w:rPr>
                <w:rFonts w:ascii="Arial" w:hAnsi="Arial"/>
                <w:sz w:val="17"/>
                <w:szCs w:val="22"/>
                <w:lang w:eastAsia="sk-SK"/>
              </w:rPr>
              <w:tab/>
            </w:r>
            <w:r w:rsidR="00102828" w:rsidRPr="00102828">
              <w:rPr>
                <w:rStyle w:val="Hypertextovprepojenie"/>
                <w:sz w:val="17"/>
              </w:rPr>
              <w:t>Použité skratky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_Toc334072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15</w:t>
            </w:r>
            <w:r w:rsidR="00A455E9" w:rsidRPr="00102828">
              <w:rPr>
                <w:rFonts w:ascii="Arial" w:hAnsi="Arial"/>
                <w:webHidden/>
                <w:sz w:val="17"/>
              </w:rPr>
              <w:fldChar w:fldCharType="end"/>
            </w:r>
          </w:hyperlink>
        </w:p>
        <w:p w14:paraId="6260B9DC" w14:textId="77777777" w:rsidR="00102828" w:rsidRPr="00102828" w:rsidRDefault="000C2515">
          <w:pPr>
            <w:pStyle w:val="Obsah2"/>
            <w:rPr>
              <w:rFonts w:ascii="Arial" w:hAnsi="Arial"/>
              <w:sz w:val="17"/>
              <w:szCs w:val="22"/>
              <w:lang w:eastAsia="sk-SK"/>
            </w:rPr>
          </w:pPr>
          <w:hyperlink w:anchor="_Toc334073" w:history="1">
            <w:r w:rsidR="00102828" w:rsidRPr="00102828">
              <w:rPr>
                <w:rStyle w:val="Hypertextovprepojenie"/>
                <w:sz w:val="17"/>
              </w:rPr>
              <w:t>1.5</w:t>
            </w:r>
            <w:r w:rsidR="00102828" w:rsidRPr="00102828">
              <w:rPr>
                <w:rFonts w:ascii="Arial" w:hAnsi="Arial"/>
                <w:sz w:val="17"/>
                <w:szCs w:val="22"/>
                <w:lang w:eastAsia="sk-SK"/>
              </w:rPr>
              <w:tab/>
            </w:r>
            <w:r w:rsidR="00102828" w:rsidRPr="00102828">
              <w:rPr>
                <w:rStyle w:val="Hypertextovprepojenie"/>
                <w:sz w:val="17"/>
              </w:rPr>
              <w:t>Čo by mal každý záujemca o NFP vedieť a urobiť skôr, než sa rozhodne stať žiadateľom</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_Toc334073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16</w:t>
            </w:r>
            <w:r w:rsidR="00A455E9" w:rsidRPr="00102828">
              <w:rPr>
                <w:rFonts w:ascii="Arial" w:hAnsi="Arial"/>
                <w:webHidden/>
                <w:sz w:val="17"/>
              </w:rPr>
              <w:fldChar w:fldCharType="end"/>
            </w:r>
          </w:hyperlink>
        </w:p>
        <w:p w14:paraId="33C713E0" w14:textId="77777777" w:rsidR="00102828" w:rsidRPr="00102828" w:rsidRDefault="000C2515">
          <w:pPr>
            <w:pStyle w:val="Obsah3"/>
            <w:tabs>
              <w:tab w:val="left" w:pos="1702"/>
            </w:tabs>
            <w:rPr>
              <w:rFonts w:ascii="Arial" w:hAnsi="Arial"/>
              <w:noProof/>
              <w:sz w:val="17"/>
              <w:szCs w:val="22"/>
              <w:lang w:val="sk-SK" w:eastAsia="sk-SK"/>
            </w:rPr>
          </w:pPr>
          <w:hyperlink w:anchor="_Toc334074" w:history="1">
            <w:r w:rsidR="00102828" w:rsidRPr="00102828">
              <w:rPr>
                <w:rStyle w:val="Hypertextovprepojenie"/>
                <w:noProof/>
                <w:sz w:val="17"/>
                <w:lang w:val="sk-SK"/>
              </w:rPr>
              <w:t>1.5.1</w:t>
            </w:r>
            <w:r w:rsidR="00102828" w:rsidRPr="00102828">
              <w:rPr>
                <w:rFonts w:ascii="Arial" w:hAnsi="Arial"/>
                <w:noProof/>
                <w:sz w:val="17"/>
                <w:szCs w:val="22"/>
                <w:lang w:val="sk-SK" w:eastAsia="sk-SK"/>
              </w:rPr>
              <w:tab/>
            </w:r>
            <w:r w:rsidR="00102828" w:rsidRPr="00102828">
              <w:rPr>
                <w:rStyle w:val="Hypertextovprepojenie"/>
                <w:noProof/>
                <w:sz w:val="17"/>
                <w:lang w:val="sk-SK"/>
              </w:rPr>
              <w:t>Výzva na dopytovo-orientované projekty</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_Toc334074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16</w:t>
            </w:r>
            <w:r w:rsidR="00A455E9" w:rsidRPr="00102828">
              <w:rPr>
                <w:rFonts w:ascii="Arial" w:hAnsi="Arial"/>
                <w:noProof/>
                <w:webHidden/>
                <w:sz w:val="17"/>
              </w:rPr>
              <w:fldChar w:fldCharType="end"/>
            </w:r>
          </w:hyperlink>
        </w:p>
        <w:p w14:paraId="775241E0" w14:textId="77777777" w:rsidR="00102828" w:rsidRPr="00102828" w:rsidRDefault="000C2515">
          <w:pPr>
            <w:pStyle w:val="Obsah3"/>
            <w:tabs>
              <w:tab w:val="left" w:pos="1702"/>
            </w:tabs>
            <w:rPr>
              <w:rFonts w:ascii="Arial" w:hAnsi="Arial"/>
              <w:noProof/>
              <w:sz w:val="17"/>
              <w:szCs w:val="22"/>
              <w:lang w:val="sk-SK" w:eastAsia="sk-SK"/>
            </w:rPr>
          </w:pPr>
          <w:hyperlink w:anchor="_Toc334075" w:history="1">
            <w:r w:rsidR="00102828" w:rsidRPr="00102828">
              <w:rPr>
                <w:rStyle w:val="Hypertextovprepojenie"/>
                <w:noProof/>
                <w:sz w:val="17"/>
                <w:lang w:val="sk-SK"/>
              </w:rPr>
              <w:t>1.5.2</w:t>
            </w:r>
            <w:r w:rsidR="00102828" w:rsidRPr="00102828">
              <w:rPr>
                <w:rFonts w:ascii="Arial" w:hAnsi="Arial"/>
                <w:noProof/>
                <w:sz w:val="17"/>
                <w:szCs w:val="22"/>
                <w:lang w:val="sk-SK" w:eastAsia="sk-SK"/>
              </w:rPr>
              <w:tab/>
            </w:r>
            <w:r w:rsidR="00102828" w:rsidRPr="00102828">
              <w:rPr>
                <w:rStyle w:val="Hypertextovprepojenie"/>
                <w:noProof/>
                <w:sz w:val="17"/>
                <w:lang w:val="sk-SK"/>
              </w:rPr>
              <w:t>Vyzvanie na národný projekt</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_Toc334075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16</w:t>
            </w:r>
            <w:r w:rsidR="00A455E9" w:rsidRPr="00102828">
              <w:rPr>
                <w:rFonts w:ascii="Arial" w:hAnsi="Arial"/>
                <w:noProof/>
                <w:webHidden/>
                <w:sz w:val="17"/>
              </w:rPr>
              <w:fldChar w:fldCharType="end"/>
            </w:r>
          </w:hyperlink>
        </w:p>
        <w:p w14:paraId="29B635D9" w14:textId="77777777" w:rsidR="00102828" w:rsidRPr="00102828" w:rsidRDefault="000C2515">
          <w:pPr>
            <w:pStyle w:val="Obsah1"/>
            <w:rPr>
              <w:rFonts w:ascii="Arial" w:hAnsi="Arial"/>
              <w:b w:val="0"/>
              <w:noProof/>
              <w:sz w:val="17"/>
              <w:szCs w:val="22"/>
              <w:lang w:val="sk-SK" w:eastAsia="sk-SK"/>
            </w:rPr>
          </w:pPr>
          <w:hyperlink w:anchor="_Toc334076" w:history="1">
            <w:r w:rsidR="00102828" w:rsidRPr="00102828">
              <w:rPr>
                <w:rStyle w:val="Hypertextovprepojenie"/>
                <w:b w:val="0"/>
                <w:noProof/>
                <w:sz w:val="17"/>
                <w:lang w:val="sk-SK"/>
              </w:rPr>
              <w:t>2.</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Podmienky poskytnutia príspevku</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_Toc334076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18</w:t>
            </w:r>
            <w:r w:rsidR="00A455E9" w:rsidRPr="00102828">
              <w:rPr>
                <w:rFonts w:ascii="Arial" w:hAnsi="Arial"/>
                <w:b w:val="0"/>
                <w:noProof/>
                <w:webHidden/>
                <w:sz w:val="17"/>
              </w:rPr>
              <w:fldChar w:fldCharType="end"/>
            </w:r>
          </w:hyperlink>
        </w:p>
        <w:p w14:paraId="4E3C88E4" w14:textId="77777777" w:rsidR="00102828" w:rsidRPr="00102828" w:rsidRDefault="000C2515">
          <w:pPr>
            <w:pStyle w:val="Obsah2"/>
            <w:rPr>
              <w:rFonts w:ascii="Arial" w:hAnsi="Arial"/>
              <w:sz w:val="17"/>
              <w:szCs w:val="22"/>
              <w:lang w:eastAsia="sk-SK"/>
            </w:rPr>
          </w:pPr>
          <w:hyperlink w:anchor="_Toc334077" w:history="1">
            <w:r w:rsidR="00102828" w:rsidRPr="00102828">
              <w:rPr>
                <w:rStyle w:val="Hypertextovprepojenie"/>
                <w:sz w:val="17"/>
              </w:rPr>
              <w:t>2.1</w:t>
            </w:r>
            <w:r w:rsidR="00102828" w:rsidRPr="00102828">
              <w:rPr>
                <w:rFonts w:ascii="Arial" w:hAnsi="Arial"/>
                <w:sz w:val="17"/>
                <w:szCs w:val="22"/>
                <w:lang w:eastAsia="sk-SK"/>
              </w:rPr>
              <w:tab/>
            </w:r>
            <w:r w:rsidR="00102828" w:rsidRPr="00102828">
              <w:rPr>
                <w:rStyle w:val="Hypertextovprepojenie"/>
                <w:sz w:val="17"/>
              </w:rPr>
              <w:t>Oprávnenosť žiadateľa</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_Toc334077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19</w:t>
            </w:r>
            <w:r w:rsidR="00A455E9" w:rsidRPr="00102828">
              <w:rPr>
                <w:rFonts w:ascii="Arial" w:hAnsi="Arial"/>
                <w:webHidden/>
                <w:sz w:val="17"/>
              </w:rPr>
              <w:fldChar w:fldCharType="end"/>
            </w:r>
          </w:hyperlink>
        </w:p>
        <w:p w14:paraId="035C827A" w14:textId="77777777" w:rsidR="00102828" w:rsidRPr="00102828" w:rsidRDefault="000C2515">
          <w:pPr>
            <w:pStyle w:val="Obsah2"/>
            <w:rPr>
              <w:rFonts w:ascii="Arial" w:hAnsi="Arial"/>
              <w:sz w:val="17"/>
              <w:szCs w:val="22"/>
              <w:lang w:eastAsia="sk-SK"/>
            </w:rPr>
          </w:pPr>
          <w:hyperlink w:anchor="_Toc334078" w:history="1">
            <w:r w:rsidR="00102828" w:rsidRPr="00102828">
              <w:rPr>
                <w:rStyle w:val="Hypertextovprepojenie"/>
                <w:sz w:val="17"/>
              </w:rPr>
              <w:t>2.2</w:t>
            </w:r>
            <w:r w:rsidR="00102828" w:rsidRPr="00102828">
              <w:rPr>
                <w:rFonts w:ascii="Arial" w:hAnsi="Arial"/>
                <w:sz w:val="17"/>
                <w:szCs w:val="22"/>
                <w:lang w:eastAsia="sk-SK"/>
              </w:rPr>
              <w:tab/>
            </w:r>
            <w:r w:rsidR="00102828" w:rsidRPr="00102828">
              <w:rPr>
                <w:rStyle w:val="Hypertextovprepojenie"/>
                <w:sz w:val="17"/>
              </w:rPr>
              <w:t>Oprávnenosť partnera</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_Toc334078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19</w:t>
            </w:r>
            <w:r w:rsidR="00A455E9" w:rsidRPr="00102828">
              <w:rPr>
                <w:rFonts w:ascii="Arial" w:hAnsi="Arial"/>
                <w:webHidden/>
                <w:sz w:val="17"/>
              </w:rPr>
              <w:fldChar w:fldCharType="end"/>
            </w:r>
          </w:hyperlink>
        </w:p>
        <w:p w14:paraId="0F06282A" w14:textId="77777777" w:rsidR="00102828" w:rsidRPr="00102828" w:rsidRDefault="000C2515">
          <w:pPr>
            <w:pStyle w:val="Obsah2"/>
            <w:rPr>
              <w:rFonts w:ascii="Arial" w:hAnsi="Arial"/>
              <w:sz w:val="17"/>
              <w:szCs w:val="22"/>
              <w:lang w:eastAsia="sk-SK"/>
            </w:rPr>
          </w:pPr>
          <w:hyperlink w:anchor="_Toc334079" w:history="1">
            <w:r w:rsidR="00102828" w:rsidRPr="00102828">
              <w:rPr>
                <w:rStyle w:val="Hypertextovprepojenie"/>
                <w:sz w:val="17"/>
              </w:rPr>
              <w:t>2.3</w:t>
            </w:r>
            <w:r w:rsidR="00102828" w:rsidRPr="00102828">
              <w:rPr>
                <w:rFonts w:ascii="Arial" w:hAnsi="Arial"/>
                <w:sz w:val="17"/>
                <w:szCs w:val="22"/>
                <w:lang w:eastAsia="sk-SK"/>
              </w:rPr>
              <w:tab/>
            </w:r>
            <w:r w:rsidR="00102828" w:rsidRPr="00102828">
              <w:rPr>
                <w:rStyle w:val="Hypertextovprepojenie"/>
                <w:sz w:val="17"/>
              </w:rPr>
              <w:t>Oprávnenosť aktivít realizácie projektu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_Toc334079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19</w:t>
            </w:r>
            <w:r w:rsidR="00A455E9" w:rsidRPr="00102828">
              <w:rPr>
                <w:rFonts w:ascii="Arial" w:hAnsi="Arial"/>
                <w:webHidden/>
                <w:sz w:val="17"/>
              </w:rPr>
              <w:fldChar w:fldCharType="end"/>
            </w:r>
          </w:hyperlink>
        </w:p>
        <w:p w14:paraId="7A3F7C51" w14:textId="77777777" w:rsidR="00102828" w:rsidRPr="00102828" w:rsidRDefault="000C2515">
          <w:pPr>
            <w:pStyle w:val="Obsah2"/>
            <w:rPr>
              <w:rFonts w:ascii="Arial" w:hAnsi="Arial"/>
              <w:sz w:val="17"/>
              <w:szCs w:val="22"/>
              <w:lang w:eastAsia="sk-SK"/>
            </w:rPr>
          </w:pPr>
          <w:hyperlink w:anchor="_Toc334080" w:history="1">
            <w:r w:rsidR="00102828" w:rsidRPr="00102828">
              <w:rPr>
                <w:rStyle w:val="Hypertextovprepojenie"/>
                <w:sz w:val="17"/>
              </w:rPr>
              <w:t>2.4</w:t>
            </w:r>
            <w:r w:rsidR="00102828" w:rsidRPr="00102828">
              <w:rPr>
                <w:rFonts w:ascii="Arial" w:hAnsi="Arial"/>
                <w:sz w:val="17"/>
                <w:szCs w:val="22"/>
                <w:lang w:eastAsia="sk-SK"/>
              </w:rPr>
              <w:tab/>
            </w:r>
            <w:r w:rsidR="00102828" w:rsidRPr="00102828">
              <w:rPr>
                <w:rStyle w:val="Hypertextovprepojenie"/>
                <w:sz w:val="17"/>
              </w:rPr>
              <w:t>Oprávnenosť výdavkov realizácie projektu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_Toc334080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19</w:t>
            </w:r>
            <w:r w:rsidR="00A455E9" w:rsidRPr="00102828">
              <w:rPr>
                <w:rFonts w:ascii="Arial" w:hAnsi="Arial"/>
                <w:webHidden/>
                <w:sz w:val="17"/>
              </w:rPr>
              <w:fldChar w:fldCharType="end"/>
            </w:r>
          </w:hyperlink>
        </w:p>
        <w:p w14:paraId="70911DF1" w14:textId="77777777" w:rsidR="00102828" w:rsidRPr="00102828" w:rsidRDefault="000C2515">
          <w:pPr>
            <w:pStyle w:val="Obsah3"/>
            <w:tabs>
              <w:tab w:val="left" w:pos="1702"/>
            </w:tabs>
            <w:rPr>
              <w:rFonts w:ascii="Arial" w:hAnsi="Arial"/>
              <w:noProof/>
              <w:sz w:val="17"/>
              <w:szCs w:val="22"/>
              <w:lang w:val="sk-SK" w:eastAsia="sk-SK"/>
            </w:rPr>
          </w:pPr>
          <w:hyperlink w:anchor="_Toc334081" w:history="1">
            <w:r w:rsidR="00102828" w:rsidRPr="00102828">
              <w:rPr>
                <w:rStyle w:val="Hypertextovprepojenie"/>
                <w:noProof/>
                <w:sz w:val="17"/>
                <w:lang w:val="sk-SK"/>
              </w:rPr>
              <w:t>2.4.1</w:t>
            </w:r>
            <w:r w:rsidR="00102828" w:rsidRPr="00102828">
              <w:rPr>
                <w:rFonts w:ascii="Arial" w:hAnsi="Arial"/>
                <w:noProof/>
                <w:sz w:val="17"/>
                <w:szCs w:val="22"/>
                <w:lang w:val="sk-SK" w:eastAsia="sk-SK"/>
              </w:rPr>
              <w:tab/>
            </w:r>
            <w:r w:rsidR="00102828" w:rsidRPr="00102828">
              <w:rPr>
                <w:rStyle w:val="Hypertextovprepojenie"/>
                <w:noProof/>
                <w:sz w:val="17"/>
                <w:lang w:val="sk-SK"/>
              </w:rPr>
              <w:t>Členenie oprávnených výdavkov</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_Toc334081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26</w:t>
            </w:r>
            <w:r w:rsidR="00A455E9" w:rsidRPr="00102828">
              <w:rPr>
                <w:rFonts w:ascii="Arial" w:hAnsi="Arial"/>
                <w:noProof/>
                <w:webHidden/>
                <w:sz w:val="17"/>
              </w:rPr>
              <w:fldChar w:fldCharType="end"/>
            </w:r>
          </w:hyperlink>
        </w:p>
        <w:p w14:paraId="0A36A3C2" w14:textId="77777777" w:rsidR="00102828" w:rsidRPr="00102828" w:rsidRDefault="000C2515">
          <w:pPr>
            <w:pStyle w:val="Obsah3"/>
            <w:tabs>
              <w:tab w:val="left" w:pos="1702"/>
            </w:tabs>
            <w:rPr>
              <w:rFonts w:ascii="Arial" w:hAnsi="Arial"/>
              <w:noProof/>
              <w:sz w:val="17"/>
              <w:szCs w:val="22"/>
              <w:lang w:val="sk-SK" w:eastAsia="sk-SK"/>
            </w:rPr>
          </w:pPr>
          <w:hyperlink w:anchor="_Toc334082" w:history="1">
            <w:r w:rsidR="00102828" w:rsidRPr="00102828">
              <w:rPr>
                <w:rStyle w:val="Hypertextovprepojenie"/>
                <w:noProof/>
                <w:sz w:val="17"/>
                <w:lang w:val="sk-SK"/>
              </w:rPr>
              <w:t>2.4.2</w:t>
            </w:r>
            <w:r w:rsidR="00102828" w:rsidRPr="00102828">
              <w:rPr>
                <w:rFonts w:ascii="Arial" w:hAnsi="Arial"/>
                <w:noProof/>
                <w:sz w:val="17"/>
                <w:szCs w:val="22"/>
                <w:lang w:val="sk-SK" w:eastAsia="sk-SK"/>
              </w:rPr>
              <w:tab/>
            </w:r>
            <w:r w:rsidR="00102828" w:rsidRPr="00102828">
              <w:rPr>
                <w:rStyle w:val="Hypertextovprepojenie"/>
                <w:noProof/>
                <w:sz w:val="17"/>
                <w:lang w:val="sk-SK"/>
              </w:rPr>
              <w:t>Projekty generujúce čisté príjmy</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_Toc334082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26</w:t>
            </w:r>
            <w:r w:rsidR="00A455E9" w:rsidRPr="00102828">
              <w:rPr>
                <w:rFonts w:ascii="Arial" w:hAnsi="Arial"/>
                <w:noProof/>
                <w:webHidden/>
                <w:sz w:val="17"/>
              </w:rPr>
              <w:fldChar w:fldCharType="end"/>
            </w:r>
          </w:hyperlink>
        </w:p>
        <w:p w14:paraId="6D351108" w14:textId="77777777" w:rsidR="00102828" w:rsidRPr="00102828" w:rsidRDefault="000C2515">
          <w:pPr>
            <w:pStyle w:val="Obsah3"/>
            <w:tabs>
              <w:tab w:val="left" w:pos="1702"/>
            </w:tabs>
            <w:rPr>
              <w:rFonts w:ascii="Arial" w:hAnsi="Arial"/>
              <w:noProof/>
              <w:sz w:val="17"/>
              <w:szCs w:val="22"/>
              <w:lang w:val="sk-SK" w:eastAsia="sk-SK"/>
            </w:rPr>
          </w:pPr>
          <w:hyperlink w:anchor="_Toc334083" w:history="1">
            <w:r w:rsidR="00102828" w:rsidRPr="00102828">
              <w:rPr>
                <w:rStyle w:val="Hypertextovprepojenie"/>
                <w:noProof/>
                <w:sz w:val="17"/>
                <w:lang w:val="sk-SK"/>
              </w:rPr>
              <w:t>2.4.3</w:t>
            </w:r>
            <w:r w:rsidR="00102828" w:rsidRPr="00102828">
              <w:rPr>
                <w:rFonts w:ascii="Arial" w:hAnsi="Arial"/>
                <w:noProof/>
                <w:sz w:val="17"/>
                <w:szCs w:val="22"/>
                <w:lang w:val="sk-SK" w:eastAsia="sk-SK"/>
              </w:rPr>
              <w:tab/>
            </w:r>
            <w:r w:rsidR="00102828" w:rsidRPr="00102828">
              <w:rPr>
                <w:rStyle w:val="Hypertextovprepojenie"/>
                <w:noProof/>
                <w:sz w:val="17"/>
                <w:lang w:val="sk-SK"/>
              </w:rPr>
              <w:t>Projekty, ktoré vytvárajú čisté príjmy v priebehu ich implementácie a na ktoré sa ustanovenia čl. 61 ods. 1 až 6 všeobecného nariadenia nevzťahujú</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_Toc334083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27</w:t>
            </w:r>
            <w:r w:rsidR="00A455E9" w:rsidRPr="00102828">
              <w:rPr>
                <w:rFonts w:ascii="Arial" w:hAnsi="Arial"/>
                <w:noProof/>
                <w:webHidden/>
                <w:sz w:val="17"/>
              </w:rPr>
              <w:fldChar w:fldCharType="end"/>
            </w:r>
          </w:hyperlink>
        </w:p>
        <w:p w14:paraId="27DB4BA8" w14:textId="77777777" w:rsidR="00102828" w:rsidRPr="00102828" w:rsidRDefault="000C2515">
          <w:pPr>
            <w:pStyle w:val="Obsah3"/>
            <w:tabs>
              <w:tab w:val="left" w:pos="1702"/>
            </w:tabs>
            <w:rPr>
              <w:rFonts w:ascii="Arial" w:hAnsi="Arial"/>
              <w:noProof/>
              <w:sz w:val="17"/>
              <w:szCs w:val="22"/>
              <w:lang w:val="sk-SK" w:eastAsia="sk-SK"/>
            </w:rPr>
          </w:pPr>
          <w:hyperlink w:anchor="_Toc334084" w:history="1">
            <w:r w:rsidR="00102828" w:rsidRPr="00102828">
              <w:rPr>
                <w:rStyle w:val="Hypertextovprepojenie"/>
                <w:noProof/>
                <w:sz w:val="17"/>
                <w:lang w:val="sk-SK"/>
              </w:rPr>
              <w:t>2.4.4</w:t>
            </w:r>
            <w:r w:rsidR="00102828" w:rsidRPr="00102828">
              <w:rPr>
                <w:rFonts w:ascii="Arial" w:hAnsi="Arial"/>
                <w:noProof/>
                <w:sz w:val="17"/>
                <w:szCs w:val="22"/>
                <w:lang w:val="sk-SK" w:eastAsia="sk-SK"/>
              </w:rPr>
              <w:tab/>
            </w:r>
            <w:r w:rsidR="00102828" w:rsidRPr="00102828">
              <w:rPr>
                <w:rStyle w:val="Hypertextovprepojenie"/>
                <w:noProof/>
                <w:sz w:val="17"/>
                <w:lang w:val="sk-SK"/>
              </w:rPr>
              <w:t>Hotovostné platby</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_Toc334084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28</w:t>
            </w:r>
            <w:r w:rsidR="00A455E9" w:rsidRPr="00102828">
              <w:rPr>
                <w:rFonts w:ascii="Arial" w:hAnsi="Arial"/>
                <w:noProof/>
                <w:webHidden/>
                <w:sz w:val="17"/>
              </w:rPr>
              <w:fldChar w:fldCharType="end"/>
            </w:r>
          </w:hyperlink>
        </w:p>
        <w:p w14:paraId="22F2274D" w14:textId="77777777" w:rsidR="00102828" w:rsidRPr="00102828" w:rsidRDefault="000C2515">
          <w:pPr>
            <w:pStyle w:val="Obsah3"/>
            <w:tabs>
              <w:tab w:val="left" w:pos="1702"/>
            </w:tabs>
            <w:rPr>
              <w:rFonts w:ascii="Arial" w:hAnsi="Arial"/>
              <w:noProof/>
              <w:sz w:val="17"/>
              <w:szCs w:val="22"/>
              <w:lang w:val="sk-SK" w:eastAsia="sk-SK"/>
            </w:rPr>
          </w:pPr>
          <w:hyperlink w:anchor="_Toc334085" w:history="1">
            <w:r w:rsidR="00102828" w:rsidRPr="00102828">
              <w:rPr>
                <w:rStyle w:val="Hypertextovprepojenie"/>
                <w:noProof/>
                <w:sz w:val="17"/>
                <w:lang w:val="sk-SK"/>
              </w:rPr>
              <w:t>2.4.5</w:t>
            </w:r>
            <w:r w:rsidR="00102828" w:rsidRPr="00102828">
              <w:rPr>
                <w:rFonts w:ascii="Arial" w:hAnsi="Arial"/>
                <w:noProof/>
                <w:sz w:val="17"/>
                <w:szCs w:val="22"/>
                <w:lang w:val="sk-SK" w:eastAsia="sk-SK"/>
              </w:rPr>
              <w:tab/>
            </w:r>
            <w:r w:rsidR="00102828" w:rsidRPr="00102828">
              <w:rPr>
                <w:rStyle w:val="Hypertextovprepojenie"/>
                <w:noProof/>
                <w:sz w:val="17"/>
                <w:lang w:val="sk-SK"/>
              </w:rPr>
              <w:t>Zjednodušené vykazovanie výdavkov</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_Toc334085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28</w:t>
            </w:r>
            <w:r w:rsidR="00A455E9" w:rsidRPr="00102828">
              <w:rPr>
                <w:rFonts w:ascii="Arial" w:hAnsi="Arial"/>
                <w:noProof/>
                <w:webHidden/>
                <w:sz w:val="17"/>
              </w:rPr>
              <w:fldChar w:fldCharType="end"/>
            </w:r>
          </w:hyperlink>
        </w:p>
        <w:p w14:paraId="3EDA8273" w14:textId="77777777" w:rsidR="00102828" w:rsidRPr="00102828" w:rsidRDefault="000C2515">
          <w:pPr>
            <w:pStyle w:val="Obsah3"/>
            <w:tabs>
              <w:tab w:val="left" w:pos="1702"/>
            </w:tabs>
            <w:rPr>
              <w:rFonts w:ascii="Arial" w:hAnsi="Arial"/>
              <w:noProof/>
              <w:sz w:val="17"/>
              <w:szCs w:val="22"/>
              <w:lang w:val="sk-SK" w:eastAsia="sk-SK"/>
            </w:rPr>
          </w:pPr>
          <w:hyperlink w:anchor="_Toc334086" w:history="1">
            <w:r w:rsidR="00102828" w:rsidRPr="00102828">
              <w:rPr>
                <w:rStyle w:val="Hypertextovprepojenie"/>
                <w:noProof/>
                <w:sz w:val="17"/>
                <w:lang w:val="sk-SK"/>
              </w:rPr>
              <w:t>2.4.6</w:t>
            </w:r>
            <w:r w:rsidR="00102828" w:rsidRPr="00102828">
              <w:rPr>
                <w:rFonts w:ascii="Arial" w:hAnsi="Arial"/>
                <w:noProof/>
                <w:sz w:val="17"/>
                <w:szCs w:val="22"/>
                <w:lang w:val="sk-SK" w:eastAsia="sk-SK"/>
              </w:rPr>
              <w:tab/>
            </w:r>
            <w:r w:rsidR="00102828" w:rsidRPr="00102828">
              <w:rPr>
                <w:rStyle w:val="Hypertextovprepojenie"/>
                <w:noProof/>
                <w:sz w:val="17"/>
                <w:lang w:val="sk-SK"/>
              </w:rPr>
              <w:t>Krížové financovanie</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_Toc334086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29</w:t>
            </w:r>
            <w:r w:rsidR="00A455E9" w:rsidRPr="00102828">
              <w:rPr>
                <w:rFonts w:ascii="Arial" w:hAnsi="Arial"/>
                <w:noProof/>
                <w:webHidden/>
                <w:sz w:val="17"/>
              </w:rPr>
              <w:fldChar w:fldCharType="end"/>
            </w:r>
          </w:hyperlink>
        </w:p>
        <w:p w14:paraId="5FCB4892" w14:textId="77777777" w:rsidR="00102828" w:rsidRPr="00102828" w:rsidRDefault="000C2515">
          <w:pPr>
            <w:pStyle w:val="Obsah2"/>
            <w:rPr>
              <w:rFonts w:ascii="Arial" w:hAnsi="Arial"/>
              <w:sz w:val="17"/>
              <w:szCs w:val="22"/>
              <w:lang w:eastAsia="sk-SK"/>
            </w:rPr>
          </w:pPr>
          <w:hyperlink w:anchor="_Toc334087" w:history="1">
            <w:r w:rsidR="00102828" w:rsidRPr="00102828">
              <w:rPr>
                <w:rStyle w:val="Hypertextovprepojenie"/>
                <w:sz w:val="17"/>
              </w:rPr>
              <w:t>2.5</w:t>
            </w:r>
            <w:r w:rsidR="00102828" w:rsidRPr="00102828">
              <w:rPr>
                <w:rFonts w:ascii="Arial" w:hAnsi="Arial"/>
                <w:sz w:val="17"/>
                <w:szCs w:val="22"/>
                <w:lang w:eastAsia="sk-SK"/>
              </w:rPr>
              <w:tab/>
            </w:r>
            <w:r w:rsidR="00102828" w:rsidRPr="00102828">
              <w:rPr>
                <w:rStyle w:val="Hypertextovprepojenie"/>
                <w:sz w:val="17"/>
              </w:rPr>
              <w:t>Oprávnenosť cieľovej skupiny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_Toc334087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30</w:t>
            </w:r>
            <w:r w:rsidR="00A455E9" w:rsidRPr="00102828">
              <w:rPr>
                <w:rFonts w:ascii="Arial" w:hAnsi="Arial"/>
                <w:webHidden/>
                <w:sz w:val="17"/>
              </w:rPr>
              <w:fldChar w:fldCharType="end"/>
            </w:r>
          </w:hyperlink>
        </w:p>
        <w:p w14:paraId="14ABFE3B" w14:textId="77777777" w:rsidR="00102828" w:rsidRPr="00102828" w:rsidRDefault="000C2515">
          <w:pPr>
            <w:pStyle w:val="Obsah2"/>
            <w:rPr>
              <w:rFonts w:ascii="Arial" w:hAnsi="Arial"/>
              <w:sz w:val="17"/>
              <w:szCs w:val="22"/>
              <w:lang w:eastAsia="sk-SK"/>
            </w:rPr>
          </w:pPr>
          <w:hyperlink w:anchor="_Toc334088" w:history="1">
            <w:r w:rsidR="00102828" w:rsidRPr="00102828">
              <w:rPr>
                <w:rStyle w:val="Hypertextovprepojenie"/>
                <w:sz w:val="17"/>
              </w:rPr>
              <w:t>2.6</w:t>
            </w:r>
            <w:r w:rsidR="00102828" w:rsidRPr="00102828">
              <w:rPr>
                <w:rFonts w:ascii="Arial" w:hAnsi="Arial"/>
                <w:sz w:val="17"/>
                <w:szCs w:val="22"/>
                <w:lang w:eastAsia="sk-SK"/>
              </w:rPr>
              <w:tab/>
            </w:r>
            <w:r w:rsidR="00102828" w:rsidRPr="00102828">
              <w:rPr>
                <w:rStyle w:val="Hypertextovprepojenie"/>
                <w:sz w:val="17"/>
              </w:rPr>
              <w:t>Oprávnenosť miesta realizácie projektu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_Toc334088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30</w:t>
            </w:r>
            <w:r w:rsidR="00A455E9" w:rsidRPr="00102828">
              <w:rPr>
                <w:rFonts w:ascii="Arial" w:hAnsi="Arial"/>
                <w:webHidden/>
                <w:sz w:val="17"/>
              </w:rPr>
              <w:fldChar w:fldCharType="end"/>
            </w:r>
          </w:hyperlink>
        </w:p>
        <w:p w14:paraId="2544D435" w14:textId="77777777" w:rsidR="00102828" w:rsidRPr="00102828" w:rsidRDefault="000C2515">
          <w:pPr>
            <w:pStyle w:val="Obsah2"/>
            <w:rPr>
              <w:rFonts w:ascii="Arial" w:hAnsi="Arial"/>
              <w:sz w:val="17"/>
              <w:szCs w:val="22"/>
              <w:lang w:eastAsia="sk-SK"/>
            </w:rPr>
          </w:pPr>
          <w:hyperlink w:anchor="_Toc334089" w:history="1">
            <w:r w:rsidR="00102828" w:rsidRPr="00102828">
              <w:rPr>
                <w:rStyle w:val="Hypertextovprepojenie"/>
                <w:sz w:val="17"/>
              </w:rPr>
              <w:t>2.7</w:t>
            </w:r>
            <w:r w:rsidR="00102828" w:rsidRPr="00102828">
              <w:rPr>
                <w:rFonts w:ascii="Arial" w:hAnsi="Arial"/>
                <w:sz w:val="17"/>
                <w:szCs w:val="22"/>
                <w:lang w:eastAsia="sk-SK"/>
              </w:rPr>
              <w:tab/>
            </w:r>
            <w:r w:rsidR="00102828" w:rsidRPr="00102828">
              <w:rPr>
                <w:rStyle w:val="Hypertextovprepojenie"/>
                <w:sz w:val="17"/>
              </w:rPr>
              <w:t>Kritériá pre výber projektov</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_Toc334089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30</w:t>
            </w:r>
            <w:r w:rsidR="00A455E9" w:rsidRPr="00102828">
              <w:rPr>
                <w:rFonts w:ascii="Arial" w:hAnsi="Arial"/>
                <w:webHidden/>
                <w:sz w:val="17"/>
              </w:rPr>
              <w:fldChar w:fldCharType="end"/>
            </w:r>
          </w:hyperlink>
        </w:p>
        <w:p w14:paraId="5C8DC6A0" w14:textId="77777777" w:rsidR="00102828" w:rsidRPr="00102828" w:rsidRDefault="000C2515">
          <w:pPr>
            <w:pStyle w:val="Obsah2"/>
            <w:rPr>
              <w:rFonts w:ascii="Arial" w:hAnsi="Arial"/>
              <w:sz w:val="17"/>
              <w:szCs w:val="22"/>
              <w:lang w:eastAsia="sk-SK"/>
            </w:rPr>
          </w:pPr>
          <w:hyperlink w:anchor="_Toc334090" w:history="1">
            <w:r w:rsidR="00102828" w:rsidRPr="00102828">
              <w:rPr>
                <w:rStyle w:val="Hypertextovprepojenie"/>
                <w:sz w:val="17"/>
              </w:rPr>
              <w:t>2.8</w:t>
            </w:r>
            <w:r w:rsidR="00102828" w:rsidRPr="00102828">
              <w:rPr>
                <w:rFonts w:ascii="Arial" w:hAnsi="Arial"/>
                <w:sz w:val="17"/>
                <w:szCs w:val="22"/>
                <w:lang w:eastAsia="sk-SK"/>
              </w:rPr>
              <w:tab/>
            </w:r>
            <w:r w:rsidR="00102828" w:rsidRPr="00102828">
              <w:rPr>
                <w:rStyle w:val="Hypertextovprepojenie"/>
                <w:sz w:val="17"/>
              </w:rPr>
              <w:t>Spôsob financovania projektu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_Toc334090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30</w:t>
            </w:r>
            <w:r w:rsidR="00A455E9" w:rsidRPr="00102828">
              <w:rPr>
                <w:rFonts w:ascii="Arial" w:hAnsi="Arial"/>
                <w:webHidden/>
                <w:sz w:val="17"/>
              </w:rPr>
              <w:fldChar w:fldCharType="end"/>
            </w:r>
          </w:hyperlink>
        </w:p>
        <w:p w14:paraId="4609CC01" w14:textId="77777777" w:rsidR="00102828" w:rsidRPr="00102828" w:rsidRDefault="000C2515">
          <w:pPr>
            <w:pStyle w:val="Obsah2"/>
            <w:rPr>
              <w:rFonts w:ascii="Arial" w:hAnsi="Arial"/>
              <w:sz w:val="17"/>
              <w:szCs w:val="22"/>
              <w:lang w:eastAsia="sk-SK"/>
            </w:rPr>
          </w:pPr>
          <w:hyperlink w:anchor="_Toc334091" w:history="1">
            <w:r w:rsidR="00102828" w:rsidRPr="00102828">
              <w:rPr>
                <w:rStyle w:val="Hypertextovprepojenie"/>
                <w:sz w:val="17"/>
              </w:rPr>
              <w:t>2.9</w:t>
            </w:r>
            <w:r w:rsidR="00102828" w:rsidRPr="00102828">
              <w:rPr>
                <w:rFonts w:ascii="Arial" w:hAnsi="Arial"/>
                <w:sz w:val="17"/>
                <w:szCs w:val="22"/>
                <w:lang w:eastAsia="sk-SK"/>
              </w:rPr>
              <w:tab/>
            </w:r>
            <w:r w:rsidR="00102828" w:rsidRPr="00102828">
              <w:rPr>
                <w:rStyle w:val="Hypertextovprepojenie"/>
                <w:sz w:val="17"/>
              </w:rPr>
              <w:t>Splnenie podmienok ustanovených v osobitných predpisov</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_Toc334091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31</w:t>
            </w:r>
            <w:r w:rsidR="00A455E9" w:rsidRPr="00102828">
              <w:rPr>
                <w:rFonts w:ascii="Arial" w:hAnsi="Arial"/>
                <w:webHidden/>
                <w:sz w:val="17"/>
              </w:rPr>
              <w:fldChar w:fldCharType="end"/>
            </w:r>
          </w:hyperlink>
        </w:p>
        <w:p w14:paraId="00E42114" w14:textId="77777777" w:rsidR="00102828" w:rsidRPr="00102828" w:rsidRDefault="000C2515">
          <w:pPr>
            <w:pStyle w:val="Obsah3"/>
            <w:rPr>
              <w:rFonts w:ascii="Arial" w:hAnsi="Arial"/>
              <w:noProof/>
              <w:sz w:val="17"/>
              <w:szCs w:val="22"/>
              <w:lang w:val="sk-SK" w:eastAsia="sk-SK"/>
            </w:rPr>
          </w:pPr>
          <w:hyperlink w:anchor="_Toc334092" w:history="1">
            <w:r w:rsidR="00102828" w:rsidRPr="00102828">
              <w:rPr>
                <w:rStyle w:val="Hypertextovprepojenie"/>
                <w:noProof/>
                <w:sz w:val="17"/>
                <w:lang w:val="sk-SK"/>
              </w:rPr>
              <w:t>2.9.1 Podmienky týkajúce sa štátnej pomoci a vyplývajúce zo schém štátnej pomoci/pomoc de minimis</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_Toc334092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31</w:t>
            </w:r>
            <w:r w:rsidR="00A455E9" w:rsidRPr="00102828">
              <w:rPr>
                <w:rFonts w:ascii="Arial" w:hAnsi="Arial"/>
                <w:noProof/>
                <w:webHidden/>
                <w:sz w:val="17"/>
              </w:rPr>
              <w:fldChar w:fldCharType="end"/>
            </w:r>
          </w:hyperlink>
        </w:p>
        <w:p w14:paraId="4AD5A028" w14:textId="77777777" w:rsidR="00102828" w:rsidRPr="00102828" w:rsidRDefault="000C2515">
          <w:pPr>
            <w:pStyle w:val="Obsah3"/>
            <w:tabs>
              <w:tab w:val="left" w:pos="1702"/>
            </w:tabs>
            <w:rPr>
              <w:rFonts w:ascii="Arial" w:hAnsi="Arial"/>
              <w:noProof/>
              <w:sz w:val="17"/>
              <w:szCs w:val="22"/>
              <w:lang w:val="sk-SK" w:eastAsia="sk-SK"/>
            </w:rPr>
          </w:pPr>
          <w:hyperlink w:anchor="_Toc334093" w:history="1">
            <w:r w:rsidR="00102828" w:rsidRPr="00102828">
              <w:rPr>
                <w:rStyle w:val="Hypertextovprepojenie"/>
                <w:noProof/>
                <w:sz w:val="17"/>
                <w:lang w:val="sk-SK"/>
              </w:rPr>
              <w:t>2.9.2</w:t>
            </w:r>
            <w:r w:rsidR="00102828" w:rsidRPr="00102828">
              <w:rPr>
                <w:rFonts w:ascii="Arial" w:hAnsi="Arial"/>
                <w:noProof/>
                <w:sz w:val="17"/>
                <w:szCs w:val="22"/>
                <w:lang w:val="sk-SK" w:eastAsia="sk-SK"/>
              </w:rPr>
              <w:tab/>
            </w:r>
            <w:r w:rsidR="00102828" w:rsidRPr="00102828">
              <w:rPr>
                <w:rStyle w:val="Hypertextovprepojenie"/>
                <w:noProof/>
                <w:sz w:val="17"/>
                <w:lang w:val="sk-SK"/>
              </w:rPr>
              <w:t>Oprávnenosť z hľadiska verejného obstarávania na hlavné aktivity projektu</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_Toc334093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31</w:t>
            </w:r>
            <w:r w:rsidR="00A455E9" w:rsidRPr="00102828">
              <w:rPr>
                <w:rFonts w:ascii="Arial" w:hAnsi="Arial"/>
                <w:noProof/>
                <w:webHidden/>
                <w:sz w:val="17"/>
              </w:rPr>
              <w:fldChar w:fldCharType="end"/>
            </w:r>
          </w:hyperlink>
        </w:p>
        <w:p w14:paraId="006DF89A" w14:textId="77777777" w:rsidR="00102828" w:rsidRPr="00102828" w:rsidRDefault="000C2515">
          <w:pPr>
            <w:pStyle w:val="Obsah3"/>
            <w:rPr>
              <w:rFonts w:ascii="Arial" w:hAnsi="Arial"/>
              <w:noProof/>
              <w:sz w:val="17"/>
              <w:szCs w:val="22"/>
              <w:lang w:val="sk-SK" w:eastAsia="sk-SK"/>
            </w:rPr>
          </w:pPr>
          <w:hyperlink w:anchor="_Toc334094" w:history="1">
            <w:r w:rsidR="00102828" w:rsidRPr="00102828">
              <w:rPr>
                <w:rStyle w:val="Hypertextovprepojenie"/>
                <w:noProof/>
                <w:sz w:val="17"/>
                <w:lang w:val="sk-SK"/>
              </w:rPr>
              <w:t>2.9.3 Zákaz nelegálnej práce a nelegálneho zamestnávania</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_Toc334094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31</w:t>
            </w:r>
            <w:r w:rsidR="00A455E9" w:rsidRPr="00102828">
              <w:rPr>
                <w:rFonts w:ascii="Arial" w:hAnsi="Arial"/>
                <w:noProof/>
                <w:webHidden/>
                <w:sz w:val="17"/>
              </w:rPr>
              <w:fldChar w:fldCharType="end"/>
            </w:r>
          </w:hyperlink>
        </w:p>
        <w:p w14:paraId="15E6D143" w14:textId="77777777" w:rsidR="00102828" w:rsidRPr="00102828" w:rsidRDefault="000C2515">
          <w:pPr>
            <w:pStyle w:val="Obsah2"/>
            <w:rPr>
              <w:rFonts w:ascii="Arial" w:hAnsi="Arial"/>
              <w:sz w:val="17"/>
              <w:szCs w:val="22"/>
              <w:lang w:eastAsia="sk-SK"/>
            </w:rPr>
          </w:pPr>
          <w:hyperlink w:anchor="_Toc334096" w:history="1">
            <w:r w:rsidR="00102828" w:rsidRPr="00102828">
              <w:rPr>
                <w:rStyle w:val="Hypertextovprepojenie"/>
                <w:sz w:val="17"/>
              </w:rPr>
              <w:t>2.10</w:t>
            </w:r>
            <w:r w:rsidR="00102828" w:rsidRPr="00102828">
              <w:rPr>
                <w:rFonts w:ascii="Arial" w:hAnsi="Arial"/>
                <w:sz w:val="17"/>
                <w:szCs w:val="22"/>
                <w:lang w:eastAsia="sk-SK"/>
              </w:rPr>
              <w:tab/>
            </w:r>
            <w:r w:rsidR="00102828" w:rsidRPr="00102828">
              <w:rPr>
                <w:rStyle w:val="Hypertextovprepojenie"/>
                <w:sz w:val="17"/>
              </w:rPr>
              <w:t>Ďalšie podmienky poskytnutia príspevku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_Toc334096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32</w:t>
            </w:r>
            <w:r w:rsidR="00A455E9" w:rsidRPr="00102828">
              <w:rPr>
                <w:rFonts w:ascii="Arial" w:hAnsi="Arial"/>
                <w:webHidden/>
                <w:sz w:val="17"/>
              </w:rPr>
              <w:fldChar w:fldCharType="end"/>
            </w:r>
          </w:hyperlink>
        </w:p>
        <w:p w14:paraId="52F6BC59" w14:textId="77777777" w:rsidR="00102828" w:rsidRPr="00102828" w:rsidRDefault="000C2515">
          <w:pPr>
            <w:pStyle w:val="Obsah3"/>
            <w:rPr>
              <w:rFonts w:ascii="Arial" w:hAnsi="Arial"/>
              <w:noProof/>
              <w:sz w:val="17"/>
              <w:szCs w:val="22"/>
              <w:lang w:val="sk-SK" w:eastAsia="sk-SK"/>
            </w:rPr>
          </w:pPr>
          <w:hyperlink w:anchor="_Toc334097" w:history="1">
            <w:r w:rsidR="00102828" w:rsidRPr="00102828">
              <w:rPr>
                <w:rStyle w:val="Hypertextovprepojenie"/>
                <w:noProof/>
                <w:sz w:val="17"/>
                <w:lang w:val="sk-SK"/>
              </w:rPr>
              <w:t>2.10.1 Časová oprávnenosť realizácie projektu</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_Toc334097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32</w:t>
            </w:r>
            <w:r w:rsidR="00A455E9" w:rsidRPr="00102828">
              <w:rPr>
                <w:rFonts w:ascii="Arial" w:hAnsi="Arial"/>
                <w:noProof/>
                <w:webHidden/>
                <w:sz w:val="17"/>
              </w:rPr>
              <w:fldChar w:fldCharType="end"/>
            </w:r>
          </w:hyperlink>
        </w:p>
        <w:p w14:paraId="5EA492D6" w14:textId="77777777" w:rsidR="00102828" w:rsidRPr="00102828" w:rsidRDefault="000C2515">
          <w:pPr>
            <w:pStyle w:val="Obsah3"/>
            <w:rPr>
              <w:rFonts w:ascii="Arial" w:hAnsi="Arial"/>
              <w:noProof/>
              <w:sz w:val="17"/>
              <w:szCs w:val="22"/>
              <w:lang w:val="sk-SK" w:eastAsia="sk-SK"/>
            </w:rPr>
          </w:pPr>
          <w:hyperlink w:anchor="_Toc334098" w:history="1">
            <w:r w:rsidR="00102828" w:rsidRPr="00102828">
              <w:rPr>
                <w:rStyle w:val="Hypertextovprepojenie"/>
                <w:noProof/>
                <w:sz w:val="17"/>
                <w:lang w:val="sk-SK"/>
              </w:rPr>
              <w:t>2.10.2 Oprávnenosť z hľadiska súladu s HP</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_Toc334098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32</w:t>
            </w:r>
            <w:r w:rsidR="00A455E9" w:rsidRPr="00102828">
              <w:rPr>
                <w:rFonts w:ascii="Arial" w:hAnsi="Arial"/>
                <w:noProof/>
                <w:webHidden/>
                <w:sz w:val="17"/>
              </w:rPr>
              <w:fldChar w:fldCharType="end"/>
            </w:r>
          </w:hyperlink>
        </w:p>
        <w:p w14:paraId="6AA1FE7F" w14:textId="77777777" w:rsidR="00102828" w:rsidRPr="00102828" w:rsidRDefault="000C2515">
          <w:pPr>
            <w:pStyle w:val="Obsah3"/>
            <w:rPr>
              <w:rFonts w:ascii="Arial" w:hAnsi="Arial"/>
              <w:noProof/>
              <w:sz w:val="17"/>
              <w:szCs w:val="22"/>
              <w:lang w:val="sk-SK" w:eastAsia="sk-SK"/>
            </w:rPr>
          </w:pPr>
          <w:hyperlink w:anchor="_Toc334099" w:history="1">
            <w:r w:rsidR="00102828" w:rsidRPr="00102828">
              <w:rPr>
                <w:rStyle w:val="Hypertextovprepojenie"/>
                <w:noProof/>
                <w:sz w:val="17"/>
                <w:lang w:val="sk-SK"/>
              </w:rPr>
              <w:t>2.10.3 Maximálna a minimálna výška pomoci</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_Toc334099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32</w:t>
            </w:r>
            <w:r w:rsidR="00A455E9" w:rsidRPr="00102828">
              <w:rPr>
                <w:rFonts w:ascii="Arial" w:hAnsi="Arial"/>
                <w:noProof/>
                <w:webHidden/>
                <w:sz w:val="17"/>
              </w:rPr>
              <w:fldChar w:fldCharType="end"/>
            </w:r>
          </w:hyperlink>
        </w:p>
        <w:p w14:paraId="63AD3769" w14:textId="77777777" w:rsidR="00102828" w:rsidRPr="00102828" w:rsidRDefault="000C2515">
          <w:pPr>
            <w:pStyle w:val="Obsah3"/>
            <w:rPr>
              <w:rFonts w:ascii="Arial" w:hAnsi="Arial"/>
              <w:noProof/>
              <w:sz w:val="17"/>
              <w:szCs w:val="22"/>
              <w:lang w:val="sk-SK" w:eastAsia="sk-SK"/>
            </w:rPr>
          </w:pPr>
          <w:hyperlink w:anchor="_Toc334100" w:history="1">
            <w:r w:rsidR="00102828" w:rsidRPr="00102828">
              <w:rPr>
                <w:rStyle w:val="Hypertextovprepojenie"/>
                <w:rFonts w:cs="Arial"/>
                <w:noProof/>
                <w:sz w:val="17"/>
                <w:lang w:val="sk-SK"/>
              </w:rPr>
              <w:t>2.10.4 Podmienky poskytnutia príspevku z hľadiska definovania merateľných ukazovateľov projektu</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_Toc334100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32</w:t>
            </w:r>
            <w:r w:rsidR="00A455E9" w:rsidRPr="00102828">
              <w:rPr>
                <w:rFonts w:ascii="Arial" w:hAnsi="Arial"/>
                <w:noProof/>
                <w:webHidden/>
                <w:sz w:val="17"/>
              </w:rPr>
              <w:fldChar w:fldCharType="end"/>
            </w:r>
          </w:hyperlink>
        </w:p>
        <w:p w14:paraId="073398DB" w14:textId="77777777" w:rsidR="00102828" w:rsidRPr="00102828" w:rsidRDefault="000C2515">
          <w:pPr>
            <w:pStyle w:val="Obsah3"/>
            <w:tabs>
              <w:tab w:val="left" w:pos="1702"/>
            </w:tabs>
            <w:rPr>
              <w:rFonts w:ascii="Arial" w:hAnsi="Arial"/>
              <w:noProof/>
              <w:sz w:val="17"/>
              <w:szCs w:val="22"/>
              <w:lang w:val="sk-SK" w:eastAsia="sk-SK"/>
            </w:rPr>
          </w:pPr>
          <w:hyperlink w:anchor="_Toc334101" w:history="1">
            <w:r w:rsidR="00102828" w:rsidRPr="00102828">
              <w:rPr>
                <w:rStyle w:val="Hypertextovprepojenie"/>
                <w:noProof/>
                <w:sz w:val="17"/>
                <w:lang w:val="sk-SK"/>
              </w:rPr>
              <w:t>2.10.5</w:t>
            </w:r>
            <w:r w:rsidR="00102828" w:rsidRPr="00102828">
              <w:rPr>
                <w:rFonts w:ascii="Arial" w:hAnsi="Arial"/>
                <w:noProof/>
                <w:sz w:val="17"/>
                <w:szCs w:val="22"/>
                <w:lang w:val="sk-SK" w:eastAsia="sk-SK"/>
              </w:rPr>
              <w:tab/>
            </w:r>
            <w:r w:rsidR="00102828" w:rsidRPr="00102828">
              <w:rPr>
                <w:rStyle w:val="Hypertextovprepojenie"/>
                <w:noProof/>
                <w:sz w:val="17"/>
                <w:lang w:val="sk-SK"/>
              </w:rPr>
              <w:t>Intenzita pomoci</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_Toc334101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33</w:t>
            </w:r>
            <w:r w:rsidR="00A455E9" w:rsidRPr="00102828">
              <w:rPr>
                <w:rFonts w:ascii="Arial" w:hAnsi="Arial"/>
                <w:noProof/>
                <w:webHidden/>
                <w:sz w:val="17"/>
              </w:rPr>
              <w:fldChar w:fldCharType="end"/>
            </w:r>
          </w:hyperlink>
        </w:p>
        <w:p w14:paraId="617BB7A3" w14:textId="77777777" w:rsidR="00102828" w:rsidRPr="00102828" w:rsidRDefault="000C2515">
          <w:pPr>
            <w:pStyle w:val="Obsah1"/>
            <w:rPr>
              <w:rFonts w:ascii="Arial" w:hAnsi="Arial"/>
              <w:b w:val="0"/>
              <w:noProof/>
              <w:sz w:val="17"/>
              <w:szCs w:val="22"/>
              <w:lang w:val="sk-SK" w:eastAsia="sk-SK"/>
            </w:rPr>
          </w:pPr>
          <w:hyperlink w:anchor="_Toc334102" w:history="1">
            <w:r w:rsidR="00102828" w:rsidRPr="00102828">
              <w:rPr>
                <w:rStyle w:val="Hypertextovprepojenie"/>
                <w:b w:val="0"/>
                <w:noProof/>
                <w:sz w:val="17"/>
                <w:lang w:val="sk-SK"/>
              </w:rPr>
              <w:t>3.</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Ako požiadať o NFP</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_Toc334102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39</w:t>
            </w:r>
            <w:r w:rsidR="00A455E9" w:rsidRPr="00102828">
              <w:rPr>
                <w:rFonts w:ascii="Arial" w:hAnsi="Arial"/>
                <w:b w:val="0"/>
                <w:noProof/>
                <w:webHidden/>
                <w:sz w:val="17"/>
              </w:rPr>
              <w:fldChar w:fldCharType="end"/>
            </w:r>
          </w:hyperlink>
        </w:p>
        <w:p w14:paraId="6240DD40" w14:textId="77777777" w:rsidR="00102828" w:rsidRPr="00102828" w:rsidRDefault="000C2515">
          <w:pPr>
            <w:pStyle w:val="Obsah2"/>
            <w:rPr>
              <w:rFonts w:ascii="Arial" w:hAnsi="Arial"/>
              <w:sz w:val="17"/>
              <w:szCs w:val="22"/>
              <w:lang w:eastAsia="sk-SK"/>
            </w:rPr>
          </w:pPr>
          <w:hyperlink w:anchor="_Toc334103" w:history="1">
            <w:r w:rsidR="00102828" w:rsidRPr="00102828">
              <w:rPr>
                <w:rStyle w:val="Hypertextovprepojenie"/>
                <w:sz w:val="17"/>
              </w:rPr>
              <w:t>3.1</w:t>
            </w:r>
            <w:r w:rsidR="00102828" w:rsidRPr="00102828">
              <w:rPr>
                <w:rFonts w:ascii="Arial" w:hAnsi="Arial"/>
                <w:sz w:val="17"/>
                <w:szCs w:val="22"/>
                <w:lang w:eastAsia="sk-SK"/>
              </w:rPr>
              <w:tab/>
            </w:r>
            <w:r w:rsidR="00102828" w:rsidRPr="00102828">
              <w:rPr>
                <w:rStyle w:val="Hypertextovprepojenie"/>
                <w:sz w:val="17"/>
              </w:rPr>
              <w:t>Základné informácie k ŽoNFP v časovej postupnosti jednotlivých krokov</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_Toc334103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39</w:t>
            </w:r>
            <w:r w:rsidR="00A455E9" w:rsidRPr="00102828">
              <w:rPr>
                <w:rFonts w:ascii="Arial" w:hAnsi="Arial"/>
                <w:webHidden/>
                <w:sz w:val="17"/>
              </w:rPr>
              <w:fldChar w:fldCharType="end"/>
            </w:r>
          </w:hyperlink>
        </w:p>
        <w:p w14:paraId="6D74D5CF" w14:textId="77777777" w:rsidR="00102828" w:rsidRPr="00102828" w:rsidRDefault="000C2515">
          <w:pPr>
            <w:pStyle w:val="Obsah3"/>
            <w:tabs>
              <w:tab w:val="left" w:pos="1702"/>
            </w:tabs>
            <w:rPr>
              <w:rFonts w:ascii="Arial" w:hAnsi="Arial"/>
              <w:noProof/>
              <w:sz w:val="17"/>
              <w:szCs w:val="22"/>
              <w:lang w:val="sk-SK" w:eastAsia="sk-SK"/>
            </w:rPr>
          </w:pPr>
          <w:hyperlink w:anchor="_Toc334104" w:history="1">
            <w:r w:rsidR="00102828" w:rsidRPr="00102828">
              <w:rPr>
                <w:rStyle w:val="Hypertextovprepojenie"/>
                <w:noProof/>
                <w:sz w:val="17"/>
                <w:lang w:val="sk-SK"/>
              </w:rPr>
              <w:t>3.1.1</w:t>
            </w:r>
            <w:r w:rsidR="00102828" w:rsidRPr="00102828">
              <w:rPr>
                <w:rFonts w:ascii="Arial" w:hAnsi="Arial"/>
                <w:noProof/>
                <w:sz w:val="17"/>
                <w:szCs w:val="22"/>
                <w:lang w:val="sk-SK" w:eastAsia="sk-SK"/>
              </w:rPr>
              <w:tab/>
            </w:r>
            <w:r w:rsidR="00102828" w:rsidRPr="00102828">
              <w:rPr>
                <w:rStyle w:val="Hypertextovprepojenie"/>
                <w:noProof/>
                <w:sz w:val="17"/>
                <w:lang w:val="sk-SK"/>
              </w:rPr>
              <w:t>Zoznam príloh</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_Toc334104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40</w:t>
            </w:r>
            <w:r w:rsidR="00A455E9" w:rsidRPr="00102828">
              <w:rPr>
                <w:rFonts w:ascii="Arial" w:hAnsi="Arial"/>
                <w:noProof/>
                <w:webHidden/>
                <w:sz w:val="17"/>
              </w:rPr>
              <w:fldChar w:fldCharType="end"/>
            </w:r>
          </w:hyperlink>
        </w:p>
        <w:p w14:paraId="363B662D" w14:textId="77777777" w:rsidR="00102828" w:rsidRPr="00102828" w:rsidRDefault="000C2515">
          <w:pPr>
            <w:pStyle w:val="Obsah2"/>
            <w:rPr>
              <w:rFonts w:ascii="Arial" w:hAnsi="Arial"/>
              <w:sz w:val="17"/>
              <w:szCs w:val="22"/>
              <w:lang w:eastAsia="sk-SK"/>
            </w:rPr>
          </w:pPr>
          <w:hyperlink w:anchor="_Toc334105" w:history="1">
            <w:r w:rsidR="00102828" w:rsidRPr="00102828">
              <w:rPr>
                <w:rStyle w:val="Hypertextovprepojenie"/>
                <w:sz w:val="17"/>
              </w:rPr>
              <w:t>3.2 Pokyny pre vyplnenie formulára ŽoNFP a príloh</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_Toc334105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41</w:t>
            </w:r>
            <w:r w:rsidR="00A455E9" w:rsidRPr="00102828">
              <w:rPr>
                <w:rFonts w:ascii="Arial" w:hAnsi="Arial"/>
                <w:webHidden/>
                <w:sz w:val="17"/>
              </w:rPr>
              <w:fldChar w:fldCharType="end"/>
            </w:r>
          </w:hyperlink>
        </w:p>
        <w:p w14:paraId="1FCBAF7B" w14:textId="77777777" w:rsidR="00102828" w:rsidRPr="00102828" w:rsidRDefault="000C2515">
          <w:pPr>
            <w:pStyle w:val="Obsah3"/>
            <w:rPr>
              <w:rFonts w:ascii="Arial" w:hAnsi="Arial"/>
              <w:noProof/>
              <w:sz w:val="17"/>
              <w:szCs w:val="22"/>
              <w:lang w:val="sk-SK" w:eastAsia="sk-SK"/>
            </w:rPr>
          </w:pPr>
          <w:hyperlink w:anchor="_Toc334106" w:history="1">
            <w:r w:rsidR="00102828" w:rsidRPr="00102828">
              <w:rPr>
                <w:rStyle w:val="Hypertextovprepojenie"/>
                <w:noProof/>
                <w:sz w:val="17"/>
                <w:lang w:val="sk-SK"/>
              </w:rPr>
              <w:t>3.2.1 Všeobecné ustanovenia k niektorým typom výdavkov</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_Toc334106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45</w:t>
            </w:r>
            <w:r w:rsidR="00A455E9" w:rsidRPr="00102828">
              <w:rPr>
                <w:rFonts w:ascii="Arial" w:hAnsi="Arial"/>
                <w:noProof/>
                <w:webHidden/>
                <w:sz w:val="17"/>
              </w:rPr>
              <w:fldChar w:fldCharType="end"/>
            </w:r>
          </w:hyperlink>
        </w:p>
        <w:p w14:paraId="6417C112" w14:textId="77777777" w:rsidR="00102828" w:rsidRPr="00102828" w:rsidRDefault="000C2515">
          <w:pPr>
            <w:pStyle w:val="Obsah2"/>
            <w:rPr>
              <w:rFonts w:ascii="Arial" w:hAnsi="Arial"/>
              <w:sz w:val="17"/>
              <w:szCs w:val="22"/>
              <w:lang w:eastAsia="sk-SK"/>
            </w:rPr>
          </w:pPr>
          <w:hyperlink w:anchor="_Toc334107" w:history="1">
            <w:r w:rsidR="00102828" w:rsidRPr="00102828">
              <w:rPr>
                <w:rStyle w:val="Hypertextovprepojenie"/>
                <w:sz w:val="17"/>
              </w:rPr>
              <w:t>3.3</w:t>
            </w:r>
            <w:r w:rsidR="00102828" w:rsidRPr="00102828">
              <w:rPr>
                <w:rFonts w:ascii="Arial" w:hAnsi="Arial"/>
                <w:sz w:val="17"/>
                <w:szCs w:val="22"/>
                <w:lang w:eastAsia="sk-SK"/>
              </w:rPr>
              <w:tab/>
            </w:r>
            <w:r w:rsidR="00102828" w:rsidRPr="00102828">
              <w:rPr>
                <w:rStyle w:val="Hypertextovprepojenie"/>
                <w:sz w:val="17"/>
              </w:rPr>
              <w:t>Spôsob predloženia ŽoNFP</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_Toc334107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71</w:t>
            </w:r>
            <w:r w:rsidR="00A455E9" w:rsidRPr="00102828">
              <w:rPr>
                <w:rFonts w:ascii="Arial" w:hAnsi="Arial"/>
                <w:webHidden/>
                <w:sz w:val="17"/>
              </w:rPr>
              <w:fldChar w:fldCharType="end"/>
            </w:r>
          </w:hyperlink>
        </w:p>
        <w:p w14:paraId="7E56C300" w14:textId="77777777" w:rsidR="00102828" w:rsidRPr="00102828" w:rsidRDefault="000C2515">
          <w:pPr>
            <w:pStyle w:val="Obsah3"/>
            <w:tabs>
              <w:tab w:val="left" w:pos="1702"/>
            </w:tabs>
            <w:rPr>
              <w:rFonts w:ascii="Arial" w:hAnsi="Arial"/>
              <w:noProof/>
              <w:sz w:val="17"/>
              <w:szCs w:val="22"/>
              <w:lang w:val="sk-SK" w:eastAsia="sk-SK"/>
            </w:rPr>
          </w:pPr>
          <w:hyperlink w:anchor="_Toc334108" w:history="1">
            <w:r w:rsidR="00102828" w:rsidRPr="00102828">
              <w:rPr>
                <w:rStyle w:val="Hypertextovprepojenie"/>
                <w:noProof/>
                <w:sz w:val="17"/>
                <w:lang w:val="sk-SK"/>
              </w:rPr>
              <w:t>3.3.1</w:t>
            </w:r>
            <w:r w:rsidR="00102828" w:rsidRPr="00102828">
              <w:rPr>
                <w:rFonts w:ascii="Arial" w:hAnsi="Arial"/>
                <w:noProof/>
                <w:sz w:val="17"/>
                <w:szCs w:val="22"/>
                <w:lang w:val="sk-SK" w:eastAsia="sk-SK"/>
              </w:rPr>
              <w:tab/>
            </w:r>
            <w:r w:rsidR="00102828" w:rsidRPr="00102828">
              <w:rPr>
                <w:rStyle w:val="Hypertextovprepojenie"/>
                <w:noProof/>
                <w:sz w:val="17"/>
                <w:lang w:val="sk-SK"/>
              </w:rPr>
              <w:t>Predloženie ŽoNFP elektronicky prostredníctvom ITMS2014+</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_Toc334108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72</w:t>
            </w:r>
            <w:r w:rsidR="00A455E9" w:rsidRPr="00102828">
              <w:rPr>
                <w:rFonts w:ascii="Arial" w:hAnsi="Arial"/>
                <w:noProof/>
                <w:webHidden/>
                <w:sz w:val="17"/>
              </w:rPr>
              <w:fldChar w:fldCharType="end"/>
            </w:r>
          </w:hyperlink>
        </w:p>
        <w:p w14:paraId="6183D3AE" w14:textId="77777777" w:rsidR="00102828" w:rsidRPr="00102828" w:rsidRDefault="000C2515">
          <w:pPr>
            <w:pStyle w:val="Obsah3"/>
            <w:tabs>
              <w:tab w:val="left" w:pos="1702"/>
            </w:tabs>
            <w:rPr>
              <w:rFonts w:ascii="Arial" w:hAnsi="Arial"/>
              <w:noProof/>
              <w:sz w:val="17"/>
              <w:szCs w:val="22"/>
              <w:lang w:val="sk-SK" w:eastAsia="sk-SK"/>
            </w:rPr>
          </w:pPr>
          <w:hyperlink w:anchor="_Toc334109" w:history="1">
            <w:r w:rsidR="00102828" w:rsidRPr="00102828">
              <w:rPr>
                <w:rStyle w:val="Hypertextovprepojenie"/>
                <w:noProof/>
                <w:sz w:val="17"/>
                <w:lang w:val="sk-SK"/>
              </w:rPr>
              <w:t>3.3.2</w:t>
            </w:r>
            <w:r w:rsidR="00102828" w:rsidRPr="00102828">
              <w:rPr>
                <w:rFonts w:ascii="Arial" w:hAnsi="Arial"/>
                <w:noProof/>
                <w:sz w:val="17"/>
                <w:szCs w:val="22"/>
                <w:lang w:val="sk-SK" w:eastAsia="sk-SK"/>
              </w:rPr>
              <w:tab/>
            </w:r>
            <w:r w:rsidR="00102828" w:rsidRPr="00102828">
              <w:rPr>
                <w:rStyle w:val="Hypertextovprepojenie"/>
                <w:noProof/>
                <w:sz w:val="17"/>
                <w:lang w:val="sk-SK"/>
              </w:rPr>
              <w:t>Predloženie ŽoNFP v písomnej forme</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_Toc334109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73</w:t>
            </w:r>
            <w:r w:rsidR="00A455E9" w:rsidRPr="00102828">
              <w:rPr>
                <w:rFonts w:ascii="Arial" w:hAnsi="Arial"/>
                <w:noProof/>
                <w:webHidden/>
                <w:sz w:val="17"/>
              </w:rPr>
              <w:fldChar w:fldCharType="end"/>
            </w:r>
          </w:hyperlink>
        </w:p>
        <w:p w14:paraId="195C9DA5" w14:textId="77777777" w:rsidR="00102828" w:rsidRPr="00102828" w:rsidRDefault="000C2515">
          <w:pPr>
            <w:pStyle w:val="Obsah1"/>
            <w:rPr>
              <w:rFonts w:ascii="Arial" w:hAnsi="Arial"/>
              <w:b w:val="0"/>
              <w:noProof/>
              <w:sz w:val="17"/>
              <w:szCs w:val="22"/>
              <w:lang w:val="sk-SK" w:eastAsia="sk-SK"/>
            </w:rPr>
          </w:pPr>
          <w:hyperlink w:anchor="_Toc334110" w:history="1">
            <w:r w:rsidR="00102828" w:rsidRPr="00102828">
              <w:rPr>
                <w:rStyle w:val="Hypertextovprepojenie"/>
                <w:b w:val="0"/>
                <w:noProof/>
                <w:sz w:val="17"/>
                <w:lang w:val="sk-SK"/>
              </w:rPr>
              <w:t>4.</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Postup schvaľovania ŽoNFP</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_Toc334110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75</w:t>
            </w:r>
            <w:r w:rsidR="00A455E9" w:rsidRPr="00102828">
              <w:rPr>
                <w:rFonts w:ascii="Arial" w:hAnsi="Arial"/>
                <w:b w:val="0"/>
                <w:noProof/>
                <w:webHidden/>
                <w:sz w:val="17"/>
              </w:rPr>
              <w:fldChar w:fldCharType="end"/>
            </w:r>
          </w:hyperlink>
        </w:p>
        <w:p w14:paraId="111877D8" w14:textId="77777777" w:rsidR="00102828" w:rsidRPr="00102828" w:rsidRDefault="000C2515">
          <w:pPr>
            <w:pStyle w:val="Obsah2"/>
            <w:rPr>
              <w:rFonts w:ascii="Arial" w:hAnsi="Arial"/>
              <w:sz w:val="17"/>
              <w:szCs w:val="22"/>
              <w:lang w:eastAsia="sk-SK"/>
            </w:rPr>
          </w:pPr>
          <w:hyperlink w:anchor="_Toc334111" w:history="1">
            <w:r w:rsidR="00102828" w:rsidRPr="00102828">
              <w:rPr>
                <w:rStyle w:val="Hypertextovprepojenie"/>
                <w:sz w:val="17"/>
              </w:rPr>
              <w:t>4.1</w:t>
            </w:r>
            <w:r w:rsidR="00102828" w:rsidRPr="00102828">
              <w:rPr>
                <w:rFonts w:ascii="Arial" w:hAnsi="Arial"/>
                <w:sz w:val="17"/>
                <w:szCs w:val="22"/>
                <w:lang w:eastAsia="sk-SK"/>
              </w:rPr>
              <w:tab/>
            </w:r>
            <w:r w:rsidR="00102828" w:rsidRPr="00102828">
              <w:rPr>
                <w:rStyle w:val="Hypertextovprepojenie"/>
                <w:sz w:val="17"/>
              </w:rPr>
              <w:t>Administratívne overenie ŽoNFP</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_Toc334111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75</w:t>
            </w:r>
            <w:r w:rsidR="00A455E9" w:rsidRPr="00102828">
              <w:rPr>
                <w:rFonts w:ascii="Arial" w:hAnsi="Arial"/>
                <w:webHidden/>
                <w:sz w:val="17"/>
              </w:rPr>
              <w:fldChar w:fldCharType="end"/>
            </w:r>
          </w:hyperlink>
        </w:p>
        <w:p w14:paraId="72BA5615" w14:textId="77777777" w:rsidR="00102828" w:rsidRPr="00102828" w:rsidRDefault="000C2515">
          <w:pPr>
            <w:pStyle w:val="Obsah2"/>
            <w:rPr>
              <w:rFonts w:ascii="Arial" w:hAnsi="Arial"/>
              <w:sz w:val="17"/>
              <w:szCs w:val="22"/>
              <w:lang w:eastAsia="sk-SK"/>
            </w:rPr>
          </w:pPr>
          <w:hyperlink w:anchor="_Toc334112" w:history="1">
            <w:r w:rsidR="00102828" w:rsidRPr="00102828">
              <w:rPr>
                <w:rStyle w:val="Hypertextovprepojenie"/>
                <w:sz w:val="17"/>
              </w:rPr>
              <w:t>4.2</w:t>
            </w:r>
            <w:r w:rsidR="00102828" w:rsidRPr="00102828">
              <w:rPr>
                <w:rFonts w:ascii="Arial" w:hAnsi="Arial"/>
                <w:sz w:val="17"/>
                <w:szCs w:val="22"/>
                <w:lang w:eastAsia="sk-SK"/>
              </w:rPr>
              <w:tab/>
            </w:r>
            <w:r w:rsidR="00102828" w:rsidRPr="00102828">
              <w:rPr>
                <w:rStyle w:val="Hypertextovprepojenie"/>
                <w:sz w:val="17"/>
              </w:rPr>
              <w:t>Odborné hodnotenie ŽoNFP</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_Toc334112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77</w:t>
            </w:r>
            <w:r w:rsidR="00A455E9" w:rsidRPr="00102828">
              <w:rPr>
                <w:rFonts w:ascii="Arial" w:hAnsi="Arial"/>
                <w:webHidden/>
                <w:sz w:val="17"/>
              </w:rPr>
              <w:fldChar w:fldCharType="end"/>
            </w:r>
          </w:hyperlink>
        </w:p>
        <w:p w14:paraId="718561CE" w14:textId="77777777" w:rsidR="00102828" w:rsidRPr="00102828" w:rsidRDefault="000C2515">
          <w:pPr>
            <w:pStyle w:val="Obsah2"/>
            <w:rPr>
              <w:rFonts w:ascii="Arial" w:hAnsi="Arial"/>
              <w:sz w:val="17"/>
              <w:szCs w:val="22"/>
              <w:lang w:eastAsia="sk-SK"/>
            </w:rPr>
          </w:pPr>
          <w:hyperlink w:anchor="_Toc334113" w:history="1">
            <w:r w:rsidR="00102828" w:rsidRPr="00102828">
              <w:rPr>
                <w:rStyle w:val="Hypertextovprepojenie"/>
                <w:sz w:val="17"/>
              </w:rPr>
              <w:t>4.3</w:t>
            </w:r>
            <w:r w:rsidR="00102828" w:rsidRPr="00102828">
              <w:rPr>
                <w:rFonts w:ascii="Arial" w:hAnsi="Arial"/>
                <w:sz w:val="17"/>
                <w:szCs w:val="22"/>
                <w:lang w:eastAsia="sk-SK"/>
              </w:rPr>
              <w:tab/>
            </w:r>
            <w:r w:rsidR="00102828" w:rsidRPr="00102828">
              <w:rPr>
                <w:rStyle w:val="Hypertextovprepojenie"/>
                <w:sz w:val="17"/>
              </w:rPr>
              <w:t>Vydávanie rozhodnutia a zverejňovanie</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_Toc334113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77</w:t>
            </w:r>
            <w:r w:rsidR="00A455E9" w:rsidRPr="00102828">
              <w:rPr>
                <w:rFonts w:ascii="Arial" w:hAnsi="Arial"/>
                <w:webHidden/>
                <w:sz w:val="17"/>
              </w:rPr>
              <w:fldChar w:fldCharType="end"/>
            </w:r>
          </w:hyperlink>
        </w:p>
        <w:p w14:paraId="2506178B" w14:textId="77777777" w:rsidR="00102828" w:rsidRPr="00102828" w:rsidRDefault="000C2515">
          <w:pPr>
            <w:pStyle w:val="Obsah2"/>
            <w:rPr>
              <w:rFonts w:ascii="Arial" w:hAnsi="Arial"/>
              <w:sz w:val="17"/>
              <w:szCs w:val="22"/>
              <w:lang w:eastAsia="sk-SK"/>
            </w:rPr>
          </w:pPr>
          <w:hyperlink w:anchor="_Toc334114" w:history="1">
            <w:r w:rsidR="00102828" w:rsidRPr="00102828">
              <w:rPr>
                <w:rStyle w:val="Hypertextovprepojenie"/>
                <w:sz w:val="17"/>
              </w:rPr>
              <w:t>4.4</w:t>
            </w:r>
            <w:r w:rsidR="00102828" w:rsidRPr="00102828">
              <w:rPr>
                <w:rFonts w:ascii="Arial" w:hAnsi="Arial"/>
                <w:sz w:val="17"/>
                <w:szCs w:val="22"/>
                <w:lang w:eastAsia="sk-SK"/>
              </w:rPr>
              <w:tab/>
            </w:r>
            <w:r w:rsidR="00102828" w:rsidRPr="00102828">
              <w:rPr>
                <w:rStyle w:val="Hypertextovprepojenie"/>
                <w:sz w:val="17"/>
              </w:rPr>
              <w:t>Opravné prostriedky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_Toc334114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79</w:t>
            </w:r>
            <w:r w:rsidR="00A455E9" w:rsidRPr="00102828">
              <w:rPr>
                <w:rFonts w:ascii="Arial" w:hAnsi="Arial"/>
                <w:webHidden/>
                <w:sz w:val="17"/>
              </w:rPr>
              <w:fldChar w:fldCharType="end"/>
            </w:r>
          </w:hyperlink>
        </w:p>
        <w:p w14:paraId="75C20523" w14:textId="77777777" w:rsidR="00102828" w:rsidRPr="00102828" w:rsidRDefault="000C2515">
          <w:pPr>
            <w:pStyle w:val="Obsah3"/>
            <w:tabs>
              <w:tab w:val="left" w:pos="1702"/>
            </w:tabs>
            <w:rPr>
              <w:rFonts w:ascii="Arial" w:hAnsi="Arial"/>
              <w:noProof/>
              <w:sz w:val="17"/>
              <w:szCs w:val="22"/>
              <w:lang w:val="sk-SK" w:eastAsia="sk-SK"/>
            </w:rPr>
          </w:pPr>
          <w:hyperlink w:anchor="_Toc334115" w:history="1">
            <w:r w:rsidR="00102828" w:rsidRPr="00102828">
              <w:rPr>
                <w:rStyle w:val="Hypertextovprepojenie"/>
                <w:noProof/>
                <w:sz w:val="17"/>
                <w:lang w:val="sk-SK"/>
              </w:rPr>
              <w:t>4.4.1</w:t>
            </w:r>
            <w:r w:rsidR="00102828" w:rsidRPr="00102828">
              <w:rPr>
                <w:rFonts w:ascii="Arial" w:hAnsi="Arial"/>
                <w:noProof/>
                <w:sz w:val="17"/>
                <w:szCs w:val="22"/>
                <w:lang w:val="sk-SK" w:eastAsia="sk-SK"/>
              </w:rPr>
              <w:tab/>
            </w:r>
            <w:r w:rsidR="00102828" w:rsidRPr="00102828">
              <w:rPr>
                <w:rStyle w:val="Hypertextovprepojenie"/>
                <w:noProof/>
                <w:sz w:val="17"/>
                <w:lang w:val="sk-SK"/>
              </w:rPr>
              <w:t>Odvolanie a odvolacie konanie</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_Toc334115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79</w:t>
            </w:r>
            <w:r w:rsidR="00A455E9" w:rsidRPr="00102828">
              <w:rPr>
                <w:rFonts w:ascii="Arial" w:hAnsi="Arial"/>
                <w:noProof/>
                <w:webHidden/>
                <w:sz w:val="17"/>
              </w:rPr>
              <w:fldChar w:fldCharType="end"/>
            </w:r>
          </w:hyperlink>
        </w:p>
        <w:p w14:paraId="2F4C0128" w14:textId="77777777" w:rsidR="00102828" w:rsidRPr="00102828" w:rsidRDefault="000C2515">
          <w:pPr>
            <w:pStyle w:val="Obsah3"/>
            <w:tabs>
              <w:tab w:val="left" w:pos="1702"/>
            </w:tabs>
            <w:rPr>
              <w:rFonts w:ascii="Arial" w:hAnsi="Arial"/>
              <w:noProof/>
              <w:sz w:val="17"/>
              <w:szCs w:val="22"/>
              <w:lang w:val="sk-SK" w:eastAsia="sk-SK"/>
            </w:rPr>
          </w:pPr>
          <w:hyperlink w:anchor="_Toc334116" w:history="1">
            <w:r w:rsidR="00102828" w:rsidRPr="00102828">
              <w:rPr>
                <w:rStyle w:val="Hypertextovprepojenie"/>
                <w:noProof/>
                <w:sz w:val="17"/>
                <w:lang w:val="sk-SK"/>
              </w:rPr>
              <w:t>4.4.2</w:t>
            </w:r>
            <w:r w:rsidR="00102828" w:rsidRPr="00102828">
              <w:rPr>
                <w:rFonts w:ascii="Arial" w:hAnsi="Arial"/>
                <w:noProof/>
                <w:sz w:val="17"/>
                <w:szCs w:val="22"/>
                <w:lang w:val="sk-SK" w:eastAsia="sk-SK"/>
              </w:rPr>
              <w:tab/>
            </w:r>
            <w:r w:rsidR="00102828" w:rsidRPr="00102828">
              <w:rPr>
                <w:rStyle w:val="Hypertextovprepojenie"/>
                <w:noProof/>
                <w:sz w:val="17"/>
                <w:lang w:val="sk-SK"/>
              </w:rPr>
              <w:t>Preskúmanie rozhodnutia mimo odvolacieho konania</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_Toc334116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79</w:t>
            </w:r>
            <w:r w:rsidR="00A455E9" w:rsidRPr="00102828">
              <w:rPr>
                <w:rFonts w:ascii="Arial" w:hAnsi="Arial"/>
                <w:noProof/>
                <w:webHidden/>
                <w:sz w:val="17"/>
              </w:rPr>
              <w:fldChar w:fldCharType="end"/>
            </w:r>
          </w:hyperlink>
        </w:p>
        <w:p w14:paraId="11D535AC" w14:textId="77777777" w:rsidR="00102828" w:rsidRPr="00102828" w:rsidRDefault="000C2515">
          <w:pPr>
            <w:pStyle w:val="Obsah3"/>
            <w:tabs>
              <w:tab w:val="left" w:pos="1702"/>
            </w:tabs>
            <w:rPr>
              <w:rFonts w:ascii="Arial" w:hAnsi="Arial"/>
              <w:noProof/>
              <w:sz w:val="17"/>
              <w:szCs w:val="22"/>
              <w:lang w:val="sk-SK" w:eastAsia="sk-SK"/>
            </w:rPr>
          </w:pPr>
          <w:hyperlink w:anchor="_Toc334117" w:history="1">
            <w:r w:rsidR="00102828" w:rsidRPr="00102828">
              <w:rPr>
                <w:rStyle w:val="Hypertextovprepojenie"/>
                <w:noProof/>
                <w:sz w:val="17"/>
                <w:lang w:val="sk-SK"/>
              </w:rPr>
              <w:t>4.4.3</w:t>
            </w:r>
            <w:r w:rsidR="00102828" w:rsidRPr="00102828">
              <w:rPr>
                <w:rFonts w:ascii="Arial" w:hAnsi="Arial"/>
                <w:noProof/>
                <w:sz w:val="17"/>
                <w:szCs w:val="22"/>
                <w:lang w:val="sk-SK" w:eastAsia="sk-SK"/>
              </w:rPr>
              <w:tab/>
            </w:r>
            <w:r w:rsidR="00102828" w:rsidRPr="00102828">
              <w:rPr>
                <w:rStyle w:val="Hypertextovprepojenie"/>
                <w:noProof/>
                <w:sz w:val="17"/>
                <w:lang w:val="sk-SK"/>
              </w:rPr>
              <w:t>Oprava rozhodnutia</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_Toc334117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80</w:t>
            </w:r>
            <w:r w:rsidR="00A455E9" w:rsidRPr="00102828">
              <w:rPr>
                <w:rFonts w:ascii="Arial" w:hAnsi="Arial"/>
                <w:noProof/>
                <w:webHidden/>
                <w:sz w:val="17"/>
              </w:rPr>
              <w:fldChar w:fldCharType="end"/>
            </w:r>
          </w:hyperlink>
        </w:p>
        <w:p w14:paraId="3B78CEAB" w14:textId="77777777" w:rsidR="00102828" w:rsidRPr="00102828" w:rsidRDefault="000C2515">
          <w:pPr>
            <w:pStyle w:val="Obsah1"/>
            <w:rPr>
              <w:rFonts w:ascii="Arial" w:hAnsi="Arial"/>
              <w:b w:val="0"/>
              <w:noProof/>
              <w:sz w:val="17"/>
              <w:szCs w:val="22"/>
              <w:lang w:val="sk-SK" w:eastAsia="sk-SK"/>
            </w:rPr>
          </w:pPr>
          <w:hyperlink w:anchor="_Toc334118" w:history="1">
            <w:r w:rsidR="00102828" w:rsidRPr="00102828">
              <w:rPr>
                <w:rStyle w:val="Hypertextovprepojenie"/>
                <w:b w:val="0"/>
                <w:noProof/>
                <w:sz w:val="17"/>
                <w:lang w:val="sk-SK"/>
              </w:rPr>
              <w:t>5.</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Informácia o horizontálnych princípoch</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_Toc334118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81</w:t>
            </w:r>
            <w:r w:rsidR="00A455E9" w:rsidRPr="00102828">
              <w:rPr>
                <w:rFonts w:ascii="Arial" w:hAnsi="Arial"/>
                <w:b w:val="0"/>
                <w:noProof/>
                <w:webHidden/>
                <w:sz w:val="17"/>
              </w:rPr>
              <w:fldChar w:fldCharType="end"/>
            </w:r>
          </w:hyperlink>
        </w:p>
        <w:p w14:paraId="249D3F07" w14:textId="77777777" w:rsidR="00102828" w:rsidRPr="00102828" w:rsidRDefault="000C2515">
          <w:pPr>
            <w:pStyle w:val="Obsah1"/>
            <w:rPr>
              <w:rFonts w:ascii="Arial" w:hAnsi="Arial"/>
              <w:b w:val="0"/>
              <w:noProof/>
              <w:sz w:val="17"/>
              <w:szCs w:val="22"/>
              <w:lang w:val="sk-SK" w:eastAsia="sk-SK"/>
            </w:rPr>
          </w:pPr>
          <w:hyperlink w:anchor="_Toc334119" w:history="1">
            <w:r w:rsidR="00102828" w:rsidRPr="00102828">
              <w:rPr>
                <w:rStyle w:val="Hypertextovprepojenie"/>
                <w:b w:val="0"/>
                <w:noProof/>
                <w:sz w:val="17"/>
                <w:lang w:val="sk-SK"/>
              </w:rPr>
              <w:t>6.</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Uzavretie zmluvy o NFP</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_Toc334119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84</w:t>
            </w:r>
            <w:r w:rsidR="00A455E9" w:rsidRPr="00102828">
              <w:rPr>
                <w:rFonts w:ascii="Arial" w:hAnsi="Arial"/>
                <w:b w:val="0"/>
                <w:noProof/>
                <w:webHidden/>
                <w:sz w:val="17"/>
              </w:rPr>
              <w:fldChar w:fldCharType="end"/>
            </w:r>
          </w:hyperlink>
        </w:p>
        <w:p w14:paraId="3F87BF44" w14:textId="77777777" w:rsidR="00102828" w:rsidRPr="00102828" w:rsidRDefault="000C2515">
          <w:pPr>
            <w:pStyle w:val="Obsah1"/>
            <w:rPr>
              <w:rFonts w:ascii="Arial" w:hAnsi="Arial"/>
              <w:b w:val="0"/>
              <w:noProof/>
              <w:sz w:val="17"/>
              <w:szCs w:val="22"/>
              <w:lang w:val="sk-SK" w:eastAsia="sk-SK"/>
            </w:rPr>
          </w:pPr>
          <w:hyperlink w:anchor="_Toc334120" w:history="1">
            <w:r w:rsidR="00102828" w:rsidRPr="00102828">
              <w:rPr>
                <w:rStyle w:val="Hypertextovprepojenie"/>
                <w:b w:val="0"/>
                <w:noProof/>
                <w:sz w:val="17"/>
                <w:lang w:val="sk-SK"/>
              </w:rPr>
              <w:t>7.</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Komunikácia medzi žiadateľmi a RO pre OP EVS</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_Toc334120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86</w:t>
            </w:r>
            <w:r w:rsidR="00A455E9" w:rsidRPr="00102828">
              <w:rPr>
                <w:rFonts w:ascii="Arial" w:hAnsi="Arial"/>
                <w:b w:val="0"/>
                <w:noProof/>
                <w:webHidden/>
                <w:sz w:val="17"/>
              </w:rPr>
              <w:fldChar w:fldCharType="end"/>
            </w:r>
          </w:hyperlink>
        </w:p>
        <w:p w14:paraId="55C177BB" w14:textId="77777777" w:rsidR="00102828" w:rsidRPr="00102828" w:rsidRDefault="000C2515">
          <w:pPr>
            <w:pStyle w:val="Obsah2"/>
            <w:rPr>
              <w:rFonts w:ascii="Arial" w:hAnsi="Arial"/>
              <w:sz w:val="17"/>
              <w:szCs w:val="22"/>
              <w:lang w:eastAsia="sk-SK"/>
            </w:rPr>
          </w:pPr>
          <w:hyperlink w:anchor="_Toc334121" w:history="1">
            <w:r w:rsidR="00102828" w:rsidRPr="00102828">
              <w:rPr>
                <w:rStyle w:val="Hypertextovprepojenie"/>
                <w:rFonts w:cs="Arial"/>
                <w:sz w:val="17"/>
              </w:rPr>
              <w:t>7.1 Žiadateľ (potenciálny prijímateľ)</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_Toc334121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86</w:t>
            </w:r>
            <w:r w:rsidR="00A455E9" w:rsidRPr="00102828">
              <w:rPr>
                <w:rFonts w:ascii="Arial" w:hAnsi="Arial"/>
                <w:webHidden/>
                <w:sz w:val="17"/>
              </w:rPr>
              <w:fldChar w:fldCharType="end"/>
            </w:r>
          </w:hyperlink>
        </w:p>
        <w:p w14:paraId="7A1B2D94" w14:textId="77777777" w:rsidR="00102828" w:rsidRPr="00102828" w:rsidRDefault="000C2515">
          <w:pPr>
            <w:pStyle w:val="Obsah2"/>
            <w:rPr>
              <w:rFonts w:ascii="Arial" w:hAnsi="Arial"/>
              <w:sz w:val="17"/>
              <w:szCs w:val="22"/>
              <w:lang w:eastAsia="sk-SK"/>
            </w:rPr>
          </w:pPr>
          <w:hyperlink w:anchor="_Toc334122" w:history="1">
            <w:r w:rsidR="00102828" w:rsidRPr="00102828">
              <w:rPr>
                <w:rStyle w:val="Hypertextovprepojenie"/>
                <w:sz w:val="17"/>
              </w:rPr>
              <w:t>7.2 Na úrovni CKO</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_Toc334122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86</w:t>
            </w:r>
            <w:r w:rsidR="00A455E9" w:rsidRPr="00102828">
              <w:rPr>
                <w:rFonts w:ascii="Arial" w:hAnsi="Arial"/>
                <w:webHidden/>
                <w:sz w:val="17"/>
              </w:rPr>
              <w:fldChar w:fldCharType="end"/>
            </w:r>
          </w:hyperlink>
        </w:p>
        <w:p w14:paraId="7FB06F23" w14:textId="77777777" w:rsidR="00102828" w:rsidRPr="00102828" w:rsidRDefault="000C2515">
          <w:pPr>
            <w:pStyle w:val="Obsah2"/>
            <w:rPr>
              <w:rFonts w:ascii="Arial" w:hAnsi="Arial"/>
              <w:sz w:val="17"/>
              <w:szCs w:val="22"/>
              <w:lang w:eastAsia="sk-SK"/>
            </w:rPr>
          </w:pPr>
          <w:hyperlink w:anchor="_Toc334123" w:history="1">
            <w:r w:rsidR="00102828" w:rsidRPr="00102828">
              <w:rPr>
                <w:rStyle w:val="Hypertextovprepojenie"/>
                <w:sz w:val="17"/>
              </w:rPr>
              <w:t>7.3</w:t>
            </w:r>
            <w:r w:rsidR="00102828" w:rsidRPr="00102828">
              <w:rPr>
                <w:rFonts w:ascii="Arial" w:hAnsi="Arial"/>
                <w:sz w:val="17"/>
                <w:szCs w:val="22"/>
                <w:lang w:eastAsia="sk-SK"/>
              </w:rPr>
              <w:tab/>
            </w:r>
            <w:r w:rsidR="00102828" w:rsidRPr="00102828">
              <w:rPr>
                <w:rStyle w:val="Hypertextovprepojenie"/>
                <w:sz w:val="17"/>
              </w:rPr>
              <w:t>Na úrovni RO</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_Toc334123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87</w:t>
            </w:r>
            <w:r w:rsidR="00A455E9" w:rsidRPr="00102828">
              <w:rPr>
                <w:rFonts w:ascii="Arial" w:hAnsi="Arial"/>
                <w:webHidden/>
                <w:sz w:val="17"/>
              </w:rPr>
              <w:fldChar w:fldCharType="end"/>
            </w:r>
          </w:hyperlink>
        </w:p>
        <w:p w14:paraId="2EA492F8" w14:textId="77777777" w:rsidR="00102828" w:rsidRPr="00102828" w:rsidRDefault="000C2515">
          <w:pPr>
            <w:pStyle w:val="Obsah1"/>
            <w:rPr>
              <w:rFonts w:ascii="Arial" w:hAnsi="Arial"/>
              <w:b w:val="0"/>
              <w:noProof/>
              <w:sz w:val="17"/>
              <w:szCs w:val="22"/>
              <w:lang w:val="sk-SK" w:eastAsia="sk-SK"/>
            </w:rPr>
          </w:pPr>
          <w:hyperlink w:anchor="_Toc334124" w:history="1">
            <w:r w:rsidR="00102828" w:rsidRPr="00102828">
              <w:rPr>
                <w:rStyle w:val="Hypertextovprepojenie"/>
                <w:rFonts w:cs="Arial"/>
                <w:b w:val="0"/>
                <w:noProof/>
                <w:sz w:val="17"/>
                <w:lang w:val="sk-SK"/>
              </w:rPr>
              <w:t>8.</w:t>
            </w:r>
            <w:r w:rsidR="00102828" w:rsidRPr="00102828">
              <w:rPr>
                <w:rFonts w:ascii="Arial" w:hAnsi="Arial"/>
                <w:b w:val="0"/>
                <w:noProof/>
                <w:sz w:val="17"/>
                <w:szCs w:val="22"/>
                <w:lang w:val="sk-SK" w:eastAsia="sk-SK"/>
              </w:rPr>
              <w:tab/>
            </w:r>
            <w:r w:rsidR="00102828" w:rsidRPr="00102828">
              <w:rPr>
                <w:rStyle w:val="Hypertextovprepojenie"/>
                <w:rFonts w:cs="Arial"/>
                <w:b w:val="0"/>
                <w:noProof/>
                <w:sz w:val="17"/>
                <w:lang w:val="sk-SK"/>
              </w:rPr>
              <w:t>Prechodné a záverečné ustanovenia</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_Toc334124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90</w:t>
            </w:r>
            <w:r w:rsidR="00A455E9" w:rsidRPr="00102828">
              <w:rPr>
                <w:rFonts w:ascii="Arial" w:hAnsi="Arial"/>
                <w:b w:val="0"/>
                <w:noProof/>
                <w:webHidden/>
                <w:sz w:val="17"/>
              </w:rPr>
              <w:fldChar w:fldCharType="end"/>
            </w:r>
          </w:hyperlink>
        </w:p>
        <w:p w14:paraId="7AA6F44E" w14:textId="77777777" w:rsidR="00102828" w:rsidRPr="00102828" w:rsidRDefault="000C2515">
          <w:pPr>
            <w:pStyle w:val="Obsah1"/>
            <w:rPr>
              <w:rFonts w:ascii="Arial" w:hAnsi="Arial"/>
              <w:b w:val="0"/>
              <w:noProof/>
              <w:sz w:val="17"/>
              <w:szCs w:val="22"/>
              <w:lang w:val="sk-SK" w:eastAsia="sk-SK"/>
            </w:rPr>
          </w:pPr>
          <w:hyperlink w:anchor="_Toc334125" w:history="1">
            <w:r w:rsidR="00102828" w:rsidRPr="00102828">
              <w:rPr>
                <w:rStyle w:val="Hypertextovprepojenie"/>
                <w:b w:val="0"/>
                <w:noProof/>
                <w:sz w:val="17"/>
                <w:lang w:val="sk-SK"/>
              </w:rPr>
              <w:t>9.</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Prílohy</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_Toc334125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91</w:t>
            </w:r>
            <w:r w:rsidR="00A455E9" w:rsidRPr="00102828">
              <w:rPr>
                <w:rFonts w:ascii="Arial" w:hAnsi="Arial"/>
                <w:b w:val="0"/>
                <w:noProof/>
                <w:webHidden/>
                <w:sz w:val="17"/>
              </w:rPr>
              <w:fldChar w:fldCharType="end"/>
            </w:r>
          </w:hyperlink>
        </w:p>
        <w:p w14:paraId="71F747B9" w14:textId="0BFB7A1B" w:rsidR="00551D65" w:rsidRPr="0014645C" w:rsidRDefault="00A455E9">
          <w:pPr>
            <w:rPr>
              <w:sz w:val="17"/>
              <w:szCs w:val="17"/>
              <w:lang w:val="sk-SK"/>
            </w:rPr>
          </w:pPr>
          <w:r w:rsidRPr="00102828">
            <w:rPr>
              <w:rFonts w:ascii="Arial" w:hAnsi="Arial"/>
              <w:bCs/>
              <w:sz w:val="17"/>
              <w:szCs w:val="17"/>
              <w:lang w:val="sk-SK"/>
            </w:rPr>
            <w:fldChar w:fldCharType="end"/>
          </w:r>
        </w:p>
      </w:sdtContent>
    </w:sdt>
    <w:p w14:paraId="368779EC" w14:textId="77777777" w:rsidR="000E1749" w:rsidRPr="0014645C" w:rsidRDefault="000E1749" w:rsidP="007F7349">
      <w:pPr>
        <w:spacing w:line="288" w:lineRule="auto"/>
        <w:rPr>
          <w:rFonts w:cs="Arial"/>
          <w:b/>
          <w:i/>
          <w:iCs/>
          <w:sz w:val="17"/>
          <w:szCs w:val="17"/>
          <w:lang w:val="sk-SK"/>
        </w:rPr>
      </w:pPr>
    </w:p>
    <w:p w14:paraId="065D1400" w14:textId="77777777" w:rsidR="000F423E" w:rsidRPr="0014645C" w:rsidRDefault="000F423E" w:rsidP="000F423E">
      <w:pPr>
        <w:pStyle w:val="Nadpis1"/>
        <w:spacing w:line="480" w:lineRule="auto"/>
        <w:rPr>
          <w:lang w:val="sk-SK"/>
        </w:rPr>
      </w:pPr>
      <w:bookmarkStart w:id="41" w:name="_Toc334068"/>
      <w:bookmarkStart w:id="42" w:name="_Toc417648874"/>
      <w:bookmarkStart w:id="43" w:name="_Toc440354963"/>
      <w:bookmarkStart w:id="44" w:name="_Toc440375294"/>
      <w:r w:rsidRPr="0014645C">
        <w:rPr>
          <w:lang w:val="sk-SK"/>
        </w:rPr>
        <w:t>1.</w:t>
      </w:r>
      <w:r w:rsidRPr="0014645C">
        <w:rPr>
          <w:lang w:val="sk-SK"/>
        </w:rPr>
        <w:tab/>
        <w:t>Všeobecné informácie</w:t>
      </w:r>
      <w:bookmarkEnd w:id="41"/>
    </w:p>
    <w:p w14:paraId="3BD4FF7E" w14:textId="77777777" w:rsidR="00551D65" w:rsidRPr="0014645C" w:rsidRDefault="00551D65" w:rsidP="00551D65">
      <w:pPr>
        <w:pStyle w:val="Nadpis2"/>
        <w:spacing w:line="480" w:lineRule="auto"/>
        <w:rPr>
          <w:b/>
          <w:lang w:val="sk-SK"/>
        </w:rPr>
      </w:pPr>
      <w:bookmarkStart w:id="45" w:name="_Toc334069"/>
      <w:r w:rsidRPr="0014645C">
        <w:rPr>
          <w:b/>
          <w:lang w:val="sk-SK"/>
        </w:rPr>
        <w:t>1.1</w:t>
      </w:r>
      <w:r w:rsidRPr="0014645C">
        <w:rPr>
          <w:b/>
          <w:lang w:val="sk-SK"/>
        </w:rPr>
        <w:tab/>
        <w:t>Cieľ príručky</w:t>
      </w:r>
      <w:bookmarkEnd w:id="45"/>
    </w:p>
    <w:p w14:paraId="755A6727" w14:textId="77777777" w:rsidR="000867AE" w:rsidRPr="0014645C" w:rsidRDefault="000867AE" w:rsidP="008C2173">
      <w:pPr>
        <w:pStyle w:val="BodyText1"/>
        <w:jc w:val="both"/>
        <w:rPr>
          <w:lang w:val="sk-SK"/>
        </w:rPr>
      </w:pPr>
      <w:bookmarkStart w:id="46" w:name="_Toc417132717"/>
      <w:bookmarkEnd w:id="42"/>
      <w:bookmarkEnd w:id="43"/>
      <w:bookmarkEnd w:id="44"/>
      <w:bookmarkEnd w:id="46"/>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28342FF7" w14:textId="77777777"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7520E6AD"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0A3E73C9" w14:textId="77777777"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8ECA017" w14:textId="7777777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48C6636D"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7DE13AF7" w14:textId="77777777"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44A004ED" w14:textId="77777777"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r w:rsidR="00586DBE">
        <w:rPr>
          <w:lang w:val="sk-SK"/>
        </w:rPr>
        <w:t xml:space="preserve"> resp. </w:t>
      </w:r>
      <w:r w:rsidR="00586DBE" w:rsidRPr="000D7CC1">
        <w:rPr>
          <w:color w:val="00B0F0"/>
          <w:u w:val="single"/>
          <w:lang w:val="sk-SK"/>
        </w:rPr>
        <w:t>www.reformuj.sk</w:t>
      </w:r>
      <w:r w:rsidRPr="000D7CC1">
        <w:rPr>
          <w:color w:val="00B0F0"/>
          <w:lang w:val="sk-SK"/>
        </w:rPr>
        <w:t xml:space="preserve"> </w:t>
      </w:r>
      <w:r w:rsidRPr="0014645C">
        <w:rPr>
          <w:lang w:val="sk-SK"/>
        </w:rPr>
        <w:t>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49E9C0DA" w14:textId="77777777" w:rsidR="007708E2" w:rsidRPr="0014645C" w:rsidRDefault="000F423E" w:rsidP="000F423E">
      <w:pPr>
        <w:pStyle w:val="Nadpis2"/>
        <w:spacing w:line="480" w:lineRule="auto"/>
        <w:rPr>
          <w:b/>
          <w:lang w:val="sk-SK"/>
        </w:rPr>
      </w:pPr>
      <w:bookmarkStart w:id="47" w:name="_Toc417132480"/>
      <w:bookmarkStart w:id="48" w:name="_Toc417648877"/>
      <w:bookmarkStart w:id="49" w:name="_Toc440354966"/>
      <w:bookmarkStart w:id="50" w:name="_Toc440375297"/>
      <w:bookmarkStart w:id="51" w:name="_Toc458432885"/>
      <w:bookmarkStart w:id="52" w:name="_Toc334070"/>
      <w:r w:rsidRPr="0014645C">
        <w:rPr>
          <w:b/>
          <w:lang w:val="sk-SK"/>
        </w:rPr>
        <w:t>1.2</w:t>
      </w:r>
      <w:r w:rsidRPr="0014645C">
        <w:rPr>
          <w:b/>
          <w:lang w:val="sk-SK"/>
        </w:rPr>
        <w:tab/>
      </w:r>
      <w:r w:rsidR="001918B9" w:rsidRPr="0014645C">
        <w:rPr>
          <w:b/>
          <w:lang w:val="sk-SK"/>
        </w:rPr>
        <w:t>Platnosť príručky</w:t>
      </w:r>
      <w:bookmarkEnd w:id="47"/>
      <w:bookmarkEnd w:id="48"/>
      <w:bookmarkEnd w:id="49"/>
      <w:bookmarkEnd w:id="50"/>
      <w:bookmarkEnd w:id="51"/>
      <w:bookmarkEnd w:id="52"/>
    </w:p>
    <w:p w14:paraId="27985359"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9C2433E"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4C9A670E" w14:textId="77777777"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5A707381" w14:textId="77777777" w:rsidR="001918B9" w:rsidRPr="0014645C" w:rsidRDefault="001918B9" w:rsidP="00F344DC">
      <w:pPr>
        <w:pStyle w:val="Default"/>
        <w:jc w:val="both"/>
        <w:rPr>
          <w:rFonts w:ascii="Arial" w:hAnsi="Arial" w:cs="Arial"/>
          <w:sz w:val="19"/>
          <w:szCs w:val="19"/>
          <w:lang w:val="sk-SK"/>
        </w:rPr>
      </w:pPr>
    </w:p>
    <w:p w14:paraId="270BF987" w14:textId="77777777" w:rsidR="007708E2" w:rsidRPr="0014645C" w:rsidRDefault="000F423E" w:rsidP="00F344DC">
      <w:pPr>
        <w:pStyle w:val="Nadpis2"/>
        <w:spacing w:before="0" w:after="160" w:line="300" w:lineRule="auto"/>
        <w:rPr>
          <w:b/>
          <w:lang w:val="sk-SK"/>
        </w:rPr>
      </w:pPr>
      <w:bookmarkStart w:id="53" w:name="_Toc417132481"/>
      <w:bookmarkStart w:id="54" w:name="_Toc417648878"/>
      <w:bookmarkStart w:id="55" w:name="_Toc440354967"/>
      <w:bookmarkStart w:id="56" w:name="_Toc440375298"/>
      <w:bookmarkStart w:id="57" w:name="_Toc458432886"/>
      <w:bookmarkStart w:id="58" w:name="_Toc334071"/>
      <w:r w:rsidRPr="0014645C">
        <w:rPr>
          <w:b/>
          <w:lang w:val="sk-SK"/>
        </w:rPr>
        <w:t>1.3</w:t>
      </w:r>
      <w:r w:rsidRPr="0014645C">
        <w:rPr>
          <w:b/>
          <w:lang w:val="sk-SK"/>
        </w:rPr>
        <w:tab/>
      </w:r>
      <w:r w:rsidR="00496FE2" w:rsidRPr="0014645C">
        <w:rPr>
          <w:b/>
          <w:lang w:val="sk-SK"/>
        </w:rPr>
        <w:t>Definícia pojmov</w:t>
      </w:r>
      <w:bookmarkEnd w:id="53"/>
      <w:bookmarkEnd w:id="54"/>
      <w:bookmarkEnd w:id="55"/>
      <w:bookmarkEnd w:id="56"/>
      <w:bookmarkEnd w:id="57"/>
      <w:bookmarkEnd w:id="58"/>
    </w:p>
    <w:p w14:paraId="11706578" w14:textId="77777777"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FF173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(cost benefit analysis)</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14645C">
        <w:rPr>
          <w:rFonts w:ascii="Arial" w:hAnsi="Arial" w:cs="Arial"/>
          <w:sz w:val="19"/>
          <w:szCs w:val="19"/>
          <w:lang w:val="sk-SK"/>
        </w:rPr>
        <w:t xml:space="preserve">monetarizovaných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0CEDA276"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137E3A79"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6C95F0DF" w14:textId="777777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4F468EB3"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60DD5440" w14:textId="77777777"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vzťahuje napr. na výzvu na doplnenie ŽoNFP, rozhodnutie o ŽoNFP,  prijatie návrhu na uzavretie Zmluvy o poskytnutí NFP</w:t>
      </w:r>
      <w:r w:rsidRPr="00B0577B">
        <w:rPr>
          <w:rFonts w:ascii="Arial" w:hAnsi="Arial" w:cs="Arial"/>
          <w:sz w:val="19"/>
          <w:szCs w:val="19"/>
          <w:lang w:val="sk-SK"/>
        </w:rPr>
        <w:t>;</w:t>
      </w:r>
    </w:p>
    <w:p w14:paraId="25F5F252"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675DE9CF" w14:textId="77777777"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8DFA8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5762658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74DE86D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(efficiency)</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7E713C3"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6EDE1DB"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3EFE430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3B5D834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D816B86"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906A06A" w14:textId="77777777"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4E44C6D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3F8D191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23098D2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40782725"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5C828F7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7C64D4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2D8E709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4C82DAC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530FD06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20BB87B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55515D94" w14:textId="77777777"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2D7FCD29" w14:textId="77777777"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AEE61EF" w14:textId="77777777"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462FBE9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(Iregularita)</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30AFFD4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A9547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7BDBE2C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3D98D04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2A7B0CB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4DA4531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3413E46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7A2D4D5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36FC858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Pomoc "de minimis"</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09B692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351EDB16" w14:textId="77777777" w:rsidR="00D86ED1" w:rsidRPr="0014645C" w:rsidRDefault="00D86ED1" w:rsidP="0043022B">
      <w:pPr>
        <w:pStyle w:val="Bulletslevel1"/>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7BC7988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333291F0" w14:textId="77777777"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36156E7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6F3ABF1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3BC2A21D"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34D1FFA3"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7748E687"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42C0D2D6" w14:textId="77777777"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7A653714" w14:textId="77777777" w:rsidR="007A7F97"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7FEE438" w14:textId="77777777" w:rsidR="005C4E65" w:rsidRPr="00BF424D" w:rsidRDefault="005C4E65" w:rsidP="004C455B">
      <w:pPr>
        <w:pStyle w:val="Bulletslevel1"/>
        <w:ind w:left="709" w:hanging="425"/>
        <w:jc w:val="both"/>
        <w:rPr>
          <w:rFonts w:ascii="Arial" w:hAnsi="Arial" w:cs="Arial"/>
          <w:sz w:val="19"/>
          <w:szCs w:val="19"/>
          <w:lang w:val="sk-SK"/>
        </w:rPr>
      </w:pPr>
      <w:r w:rsidRPr="00BF424D">
        <w:rPr>
          <w:rFonts w:ascii="Arial" w:hAnsi="Arial" w:cs="Arial"/>
          <w:b/>
          <w:sz w:val="19"/>
          <w:szCs w:val="19"/>
          <w:lang w:val="sk-SK"/>
        </w:rPr>
        <w:t xml:space="preserve">Spolupracujúci subjekt – osoba, </w:t>
      </w:r>
      <w:r w:rsidRPr="00BF424D">
        <w:rPr>
          <w:rFonts w:ascii="Arial" w:hAnsi="Arial" w:cs="Arial"/>
          <w:sz w:val="19"/>
          <w:szCs w:val="19"/>
          <w:lang w:val="sk-SK"/>
        </w:rPr>
        <w:t xml:space="preserve">ktorá vykonáva svoju pôsobnosť v oblasti relevantnej pre konkrétnu výzvu/vyzvanie na základe osobitného právneho predpisu alebo zriaďovateľských </w:t>
      </w:r>
      <w:r w:rsidR="00292C72" w:rsidRPr="00BF424D">
        <w:rPr>
          <w:rFonts w:ascii="Arial" w:hAnsi="Arial" w:cs="Arial"/>
          <w:sz w:val="19"/>
          <w:szCs w:val="19"/>
          <w:lang w:val="sk-SK"/>
        </w:rPr>
        <w:t>a zakladateľských listín a pod.,</w:t>
      </w:r>
      <w:r w:rsidRPr="00BF424D">
        <w:rPr>
          <w:rFonts w:ascii="Arial" w:hAnsi="Arial" w:cs="Arial"/>
          <w:sz w:val="19"/>
          <w:szCs w:val="19"/>
          <w:lang w:val="sk-SK"/>
        </w:rPr>
        <w:t xml:space="preserve"> v dôsledku čoho údaje, informácie, ďalšie vstupy a činnosti vyplývajúce a súvisiace s ním vykonávanou pôsobnosťou sú potrebné pre Prijímateľa pre riadnu realizáciu Projektu a dosiahnutie účelu a cieľa Projektu. Súčasne činnosť Spolupracujúceho subjektu úzko súvisí a bude ovplyvnená dosiahnutím účelu a cieľa Projektu. Pre vytvorenie právneho rámca pre spoluprácu medzi Prijímateľom a Spolupracujúcim subjektom sa uzatvára memorandum o spolupráci pri realizovaní projektu alebo iná vhodná zmluva o spolupráci. </w:t>
      </w:r>
    </w:p>
    <w:p w14:paraId="2885E5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33CEB34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BC1A78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6F43D67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88805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354C95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562283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0512B3A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3983C3D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0EFE1B8E"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4573CC62" w14:textId="77777777"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0674B57B" w14:textId="77777777"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4662D60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58BA6432" w14:textId="77777777"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01A2CA3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aj iné druhy 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5D33DFE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2A220899"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76B0ACCC"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2E1F86E" w14:textId="77777777"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62048A9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6344F18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„ŽoP“)</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r w:rsidR="00702F0E" w:rsidRPr="0014645C">
        <w:rPr>
          <w:rFonts w:ascii="Arial" w:hAnsi="Arial" w:cs="Arial"/>
          <w:sz w:val="19"/>
          <w:szCs w:val="19"/>
          <w:lang w:val="sk-SK"/>
        </w:rPr>
        <w:t>ŽoP</w:t>
      </w:r>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6F3D1B7"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32C1405C" w14:textId="77777777" w:rsidR="007708E2" w:rsidRPr="0014645C" w:rsidRDefault="000F423E" w:rsidP="000F423E">
      <w:pPr>
        <w:pStyle w:val="Nadpis2"/>
        <w:spacing w:line="480" w:lineRule="auto"/>
        <w:rPr>
          <w:b/>
          <w:lang w:val="sk-SK"/>
        </w:rPr>
      </w:pPr>
      <w:bookmarkStart w:id="59" w:name="_Toc415238392"/>
      <w:bookmarkStart w:id="60" w:name="_Toc415238442"/>
      <w:bookmarkStart w:id="61" w:name="_Toc415238393"/>
      <w:bookmarkStart w:id="62" w:name="_Toc415238443"/>
      <w:bookmarkStart w:id="63" w:name="_Toc415238394"/>
      <w:bookmarkStart w:id="64" w:name="_Toc415238444"/>
      <w:bookmarkStart w:id="65" w:name="_Toc415238395"/>
      <w:bookmarkStart w:id="66" w:name="_Toc415238445"/>
      <w:bookmarkStart w:id="67" w:name="_Toc415238396"/>
      <w:bookmarkStart w:id="68" w:name="_Toc415238446"/>
      <w:bookmarkStart w:id="69" w:name="_Toc415238397"/>
      <w:bookmarkStart w:id="70" w:name="_Toc415238447"/>
      <w:bookmarkStart w:id="71" w:name="_Toc410400239"/>
      <w:bookmarkStart w:id="72" w:name="_Toc417132482"/>
      <w:bookmarkStart w:id="73" w:name="_Toc417648879"/>
      <w:bookmarkStart w:id="74" w:name="_Toc440354968"/>
      <w:bookmarkStart w:id="75" w:name="_Toc440375299"/>
      <w:bookmarkStart w:id="76" w:name="_Toc458432887"/>
      <w:bookmarkStart w:id="77" w:name="_Toc334072"/>
      <w:bookmarkEnd w:id="59"/>
      <w:bookmarkEnd w:id="60"/>
      <w:bookmarkEnd w:id="61"/>
      <w:bookmarkEnd w:id="62"/>
      <w:bookmarkEnd w:id="63"/>
      <w:bookmarkEnd w:id="64"/>
      <w:bookmarkEnd w:id="65"/>
      <w:bookmarkEnd w:id="66"/>
      <w:bookmarkEnd w:id="67"/>
      <w:bookmarkEnd w:id="68"/>
      <w:bookmarkEnd w:id="69"/>
      <w:bookmarkEnd w:id="70"/>
      <w:r w:rsidRPr="0014645C">
        <w:rPr>
          <w:b/>
          <w:lang w:val="sk-SK"/>
        </w:rPr>
        <w:t>1.4</w:t>
      </w:r>
      <w:r w:rsidRPr="0014645C">
        <w:rPr>
          <w:b/>
          <w:lang w:val="sk-SK"/>
        </w:rPr>
        <w:tab/>
      </w:r>
      <w:r w:rsidR="001E7A3C" w:rsidRPr="0014645C">
        <w:rPr>
          <w:b/>
          <w:lang w:val="sk-SK"/>
        </w:rPr>
        <w:t>Použité skratky</w:t>
      </w:r>
      <w:bookmarkEnd w:id="71"/>
      <w:bookmarkEnd w:id="72"/>
      <w:bookmarkEnd w:id="73"/>
      <w:bookmarkEnd w:id="74"/>
      <w:bookmarkEnd w:id="75"/>
      <w:bookmarkEnd w:id="76"/>
      <w:bookmarkEnd w:id="77"/>
    </w:p>
    <w:p w14:paraId="3ACE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2A735B3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267FCF7C" w14:textId="77777777"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04794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252629A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4418462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724739C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317F6BD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00580E84"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4D318C68"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00E4634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54C249F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3C9BEC56"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44C6644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0A00D04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5C4221C2"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7015E8A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38ABB4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4C3ED188"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20F9203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056386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56BE670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6183B722"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157EA7"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74A88456"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7FE9D5DE"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8BEA4F4" w14:textId="77777777"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54CAEF7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0852A039"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64D9705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04B6A37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6DA94C50" w14:textId="77777777" w:rsidR="000E1749" w:rsidRPr="0014645C" w:rsidRDefault="000E174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ŽoP</w:t>
      </w:r>
      <w:r w:rsidRPr="0014645C">
        <w:rPr>
          <w:rFonts w:cstheme="minorHAnsi"/>
          <w:lang w:val="sk-SK"/>
        </w:rPr>
        <w:tab/>
      </w:r>
      <w:r w:rsidRPr="0014645C">
        <w:rPr>
          <w:rFonts w:cstheme="minorHAnsi"/>
          <w:lang w:val="sk-SK"/>
        </w:rPr>
        <w:tab/>
        <w:t>žiadosť o platbu</w:t>
      </w:r>
    </w:p>
    <w:p w14:paraId="12E19B9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741AB383" w14:textId="77777777" w:rsidR="007708E2" w:rsidRPr="0014645C" w:rsidRDefault="000F423E" w:rsidP="00CC68DD">
      <w:pPr>
        <w:pStyle w:val="Nadpis2"/>
        <w:spacing w:after="160" w:line="360" w:lineRule="auto"/>
        <w:rPr>
          <w:b/>
          <w:lang w:val="sk-SK"/>
        </w:rPr>
      </w:pPr>
      <w:bookmarkStart w:id="78" w:name="_Toc440354969"/>
      <w:bookmarkStart w:id="79" w:name="_Toc440375300"/>
      <w:bookmarkStart w:id="80" w:name="_Toc458432888"/>
      <w:bookmarkStart w:id="81" w:name="_Toc334073"/>
      <w:r w:rsidRPr="0014645C">
        <w:rPr>
          <w:b/>
          <w:lang w:val="sk-SK"/>
        </w:rPr>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78"/>
      <w:bookmarkEnd w:id="79"/>
      <w:bookmarkEnd w:id="80"/>
      <w:bookmarkEnd w:id="81"/>
    </w:p>
    <w:p w14:paraId="3F65A99E"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3A28E425"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4DC53FCC"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232D6594"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1F9EAAE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250EDBA6"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60D3B9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04B3998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Pripraviť vlastný „projektový zámer“, v ktorom si určí prioritnú os, špecifický cieľ a rozpracuje podľa potreby vzorové aktivity projektu s odhadom finančnej alokácie.</w:t>
      </w:r>
    </w:p>
    <w:p w14:paraId="79156DB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461EDC9F"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902A331" w14:textId="77777777" w:rsidR="007708E2" w:rsidRPr="0014645C" w:rsidRDefault="000F423E" w:rsidP="000F423E">
      <w:pPr>
        <w:pStyle w:val="Nadpis3"/>
        <w:spacing w:line="480" w:lineRule="auto"/>
        <w:ind w:left="720"/>
        <w:rPr>
          <w:b/>
          <w:sz w:val="24"/>
          <w:szCs w:val="24"/>
          <w:lang w:val="sk-SK"/>
        </w:rPr>
      </w:pPr>
      <w:bookmarkStart w:id="82" w:name="_Toc418001210"/>
      <w:bookmarkStart w:id="83" w:name="_Toc418003035"/>
      <w:bookmarkStart w:id="84" w:name="_Toc418001211"/>
      <w:bookmarkStart w:id="85" w:name="_Toc418003036"/>
      <w:bookmarkStart w:id="86" w:name="_Toc440354970"/>
      <w:bookmarkStart w:id="87" w:name="_Toc440375301"/>
      <w:bookmarkStart w:id="88" w:name="_Toc458432889"/>
      <w:bookmarkStart w:id="89" w:name="_Toc334074"/>
      <w:bookmarkEnd w:id="82"/>
      <w:bookmarkEnd w:id="83"/>
      <w:bookmarkEnd w:id="84"/>
      <w:bookmarkEnd w:id="85"/>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86"/>
      <w:bookmarkEnd w:id="87"/>
      <w:bookmarkEnd w:id="88"/>
      <w:bookmarkEnd w:id="89"/>
    </w:p>
    <w:p w14:paraId="653B6A10"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3360CACB"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350A590"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67EC5AA7" w14:textId="77777777" w:rsidR="007708E2" w:rsidRPr="0014645C" w:rsidRDefault="000F423E" w:rsidP="000F423E">
      <w:pPr>
        <w:pStyle w:val="Nadpis3"/>
        <w:spacing w:line="480" w:lineRule="auto"/>
        <w:ind w:left="720"/>
        <w:rPr>
          <w:b/>
          <w:color w:val="3C8A2E" w:themeColor="accent5"/>
          <w:sz w:val="24"/>
          <w:szCs w:val="24"/>
          <w:lang w:val="sk-SK"/>
        </w:rPr>
      </w:pPr>
      <w:bookmarkStart w:id="90" w:name="_Toc418001213"/>
      <w:bookmarkStart w:id="91" w:name="_Toc418003038"/>
      <w:bookmarkStart w:id="92" w:name="_Toc440354971"/>
      <w:bookmarkStart w:id="93" w:name="_Toc440375302"/>
      <w:bookmarkStart w:id="94" w:name="_Toc458432890"/>
      <w:bookmarkStart w:id="95" w:name="_Toc334075"/>
      <w:bookmarkEnd w:id="90"/>
      <w:bookmarkEnd w:id="91"/>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92"/>
      <w:bookmarkEnd w:id="93"/>
      <w:bookmarkEnd w:id="94"/>
      <w:bookmarkEnd w:id="95"/>
    </w:p>
    <w:p w14:paraId="715EB499" w14:textId="77777777"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ŽoNFP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59433C0E" w14:textId="77777777"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w:t>
      </w:r>
      <w:hyperlink r:id="rId17" w:history="1">
        <w:r w:rsidR="00586DBE" w:rsidRPr="00A20E37">
          <w:rPr>
            <w:rStyle w:val="Hypertextovprepojenie"/>
            <w:rFonts w:cs="Arial"/>
            <w:szCs w:val="19"/>
            <w:lang w:val="sk-SK"/>
          </w:rPr>
          <w:t>http://www.minv.sk/?projektove-dokumenty</w:t>
        </w:r>
      </w:hyperlink>
      <w:r w:rsidR="00586DBE">
        <w:rPr>
          <w:rFonts w:ascii="Arial" w:hAnsi="Arial" w:cs="Arial"/>
          <w:sz w:val="19"/>
          <w:szCs w:val="19"/>
          <w:lang w:val="sk-SK"/>
        </w:rPr>
        <w:t xml:space="preserve">, resp. </w:t>
      </w:r>
      <w:r w:rsidR="00586DBE" w:rsidRPr="008348C2">
        <w:rPr>
          <w:rFonts w:ascii="Arial" w:hAnsi="Arial" w:cs="Arial"/>
          <w:color w:val="00B0F0"/>
          <w:sz w:val="19"/>
          <w:szCs w:val="19"/>
          <w:u w:val="single"/>
          <w:lang w:val="sk-SK"/>
        </w:rPr>
        <w:t>http://www.reformuj.sk/dokument/projektove-dokumenty/</w:t>
      </w:r>
      <w:r w:rsidR="0021753B" w:rsidRPr="0014645C">
        <w:rPr>
          <w:rFonts w:ascii="Arial" w:hAnsi="Arial" w:cs="Arial"/>
          <w:sz w:val="19"/>
          <w:szCs w:val="19"/>
          <w:lang w:val="sk-SK"/>
        </w:rPr>
        <w:t>)</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0363C346" w14:textId="77777777"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t xml:space="preserve">Pri príprave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25471445" w14:textId="77777777" w:rsidR="007708E2" w:rsidRPr="002E1AD3" w:rsidRDefault="00984047" w:rsidP="00112D17">
      <w:pPr>
        <w:pStyle w:val="Nadpis1"/>
        <w:spacing w:after="480" w:line="288" w:lineRule="auto"/>
        <w:ind w:left="357" w:hanging="357"/>
        <w:jc w:val="left"/>
      </w:pPr>
      <w:bookmarkStart w:id="96" w:name="_Toc418001215"/>
      <w:bookmarkStart w:id="97" w:name="_Toc418003040"/>
      <w:bookmarkStart w:id="98" w:name="_Toc410400240"/>
      <w:bookmarkStart w:id="99" w:name="_Toc417132483"/>
      <w:bookmarkStart w:id="100" w:name="_Toc417648880"/>
      <w:bookmarkStart w:id="101" w:name="_Toc440354972"/>
      <w:bookmarkStart w:id="102" w:name="_Toc440375303"/>
      <w:bookmarkStart w:id="103" w:name="_Toc458432891"/>
      <w:bookmarkStart w:id="104" w:name="_Toc334076"/>
      <w:bookmarkEnd w:id="96"/>
      <w:bookmarkEnd w:id="97"/>
      <w:r w:rsidRPr="002E1AD3">
        <w:t>2</w:t>
      </w:r>
      <w:r w:rsidR="0009154D" w:rsidRPr="002E1AD3">
        <w:t>.</w:t>
      </w:r>
      <w:r w:rsidR="0081488E" w:rsidRPr="002E1AD3">
        <w:tab/>
      </w:r>
      <w:r w:rsidR="001E7A3C" w:rsidRPr="002E1AD3">
        <w:t xml:space="preserve">Podmienky poskytnutia </w:t>
      </w:r>
      <w:bookmarkEnd w:id="98"/>
      <w:r w:rsidR="002B3DE0" w:rsidRPr="002E1AD3">
        <w:t>príspevku</w:t>
      </w:r>
      <w:bookmarkEnd w:id="99"/>
      <w:bookmarkEnd w:id="100"/>
      <w:bookmarkEnd w:id="101"/>
      <w:bookmarkEnd w:id="102"/>
      <w:bookmarkEnd w:id="103"/>
      <w:bookmarkEnd w:id="104"/>
    </w:p>
    <w:p w14:paraId="32E16B9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0CEA49FE" w14:textId="77777777"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w:t>
      </w:r>
      <w:bookmarkStart w:id="105" w:name="_GoBack"/>
      <w:bookmarkEnd w:id="105"/>
      <w:r w:rsidR="004E3237" w:rsidRPr="0014645C">
        <w:rPr>
          <w:rFonts w:ascii="Arial" w:hAnsi="Arial" w:cs="Arial"/>
          <w:color w:val="000000"/>
          <w:sz w:val="19"/>
          <w:szCs w:val="19"/>
          <w:lang w:val="sk-SK"/>
        </w:rPr>
        <w:t xml:space="preserv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 xml:space="preserve">oNFP. </w:t>
      </w:r>
    </w:p>
    <w:p w14:paraId="13255497"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 xml:space="preserve">NFP a zároveň spolu s vyzvaním/výzvou na predkladanie ŽoNFP sú zverejnené na webovom sídle </w:t>
      </w:r>
      <w:r w:rsidR="0005604C" w:rsidRPr="0014645C">
        <w:rPr>
          <w:rFonts w:ascii="Arial" w:hAnsi="Arial" w:cs="Arial"/>
          <w:color w:val="000000"/>
          <w:sz w:val="19"/>
          <w:szCs w:val="19"/>
          <w:lang w:val="sk-SK"/>
        </w:rPr>
        <w:t xml:space="preserve">RO pre OP EVS </w:t>
      </w:r>
      <w:hyperlink r:id="rId1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A2AEAFE" w14:textId="77777777"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7B85C658"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5617276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514EDFE6"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59F059B6" w14:textId="77777777" w:rsidR="002B3DE0" w:rsidRPr="0014645C" w:rsidDel="008564C5"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moveFromRangeStart w:id="106" w:author="Milan Matovič" w:date="2020-06-26T14:07:00Z" w:name="move44072845"/>
      <w:moveFrom w:id="107" w:author="Milan Matovič" w:date="2020-06-26T14:07:00Z">
        <w:r w:rsidRPr="0014645C" w:rsidDel="008564C5">
          <w:rPr>
            <w:rFonts w:ascii="Arial" w:hAnsi="Arial" w:cs="Arial"/>
            <w:sz w:val="19"/>
            <w:szCs w:val="19"/>
            <w:lang w:val="sk-SK"/>
          </w:rPr>
          <w:t>oprávnenosť výdavkov realizácie projektu;</w:t>
        </w:r>
      </w:moveFrom>
    </w:p>
    <w:moveFromRangeEnd w:id="106"/>
    <w:p w14:paraId="74AE8F2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67B7BF69"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0F3707F9" w14:textId="77777777" w:rsidR="002B3DE0" w:rsidRPr="0014645C" w:rsidDel="008564C5" w:rsidRDefault="002B3DE0" w:rsidP="00062A9E">
      <w:pPr>
        <w:pStyle w:val="Bulletslevel2"/>
        <w:numPr>
          <w:ilvl w:val="0"/>
          <w:numId w:val="30"/>
        </w:numPr>
        <w:tabs>
          <w:tab w:val="clear" w:pos="567"/>
          <w:tab w:val="left" w:pos="709"/>
        </w:tabs>
        <w:spacing w:after="120" w:line="288" w:lineRule="auto"/>
        <w:ind w:left="709" w:hanging="425"/>
        <w:rPr>
          <w:del w:id="108" w:author="Milan Matovič" w:date="2020-06-26T14:05:00Z"/>
          <w:rFonts w:ascii="Arial" w:hAnsi="Arial" w:cs="Arial"/>
          <w:sz w:val="19"/>
          <w:szCs w:val="19"/>
          <w:lang w:val="sk-SK"/>
        </w:rPr>
      </w:pPr>
      <w:del w:id="109" w:author="Milan Matovič" w:date="2020-06-26T14:05:00Z">
        <w:r w:rsidRPr="0014645C" w:rsidDel="008564C5">
          <w:rPr>
            <w:rFonts w:ascii="Arial" w:hAnsi="Arial" w:cs="Arial"/>
            <w:sz w:val="19"/>
            <w:szCs w:val="19"/>
            <w:lang w:val="sk-SK"/>
          </w:rPr>
          <w:delText>spôsob financovania;</w:delText>
        </w:r>
      </w:del>
    </w:p>
    <w:p w14:paraId="4D39935A"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34D6D0DE" w14:textId="77777777" w:rsidR="002B3DE0" w:rsidRDefault="002B3DE0" w:rsidP="007F7349">
      <w:pPr>
        <w:pStyle w:val="Bulletslevel1"/>
        <w:numPr>
          <w:ilvl w:val="0"/>
          <w:numId w:val="0"/>
        </w:numPr>
        <w:spacing w:after="120" w:line="288" w:lineRule="auto"/>
        <w:ind w:left="360" w:hanging="360"/>
        <w:rPr>
          <w:ins w:id="110" w:author="Milan Matovič" w:date="2020-06-26T14:07:00Z"/>
          <w:rFonts w:ascii="Arial" w:hAnsi="Arial" w:cs="Arial"/>
          <w:sz w:val="19"/>
          <w:szCs w:val="19"/>
          <w:lang w:val="sk-SK"/>
        </w:rPr>
      </w:pPr>
      <w:r w:rsidRPr="0014645C">
        <w:rPr>
          <w:rFonts w:ascii="Arial" w:hAnsi="Arial" w:cs="Arial"/>
          <w:sz w:val="19"/>
          <w:szCs w:val="19"/>
          <w:lang w:val="sk-SK"/>
        </w:rPr>
        <w:t>Fakultatívne podmienky poskytnutia príspevku sú:</w:t>
      </w:r>
    </w:p>
    <w:p w14:paraId="3017A114" w14:textId="77777777" w:rsidR="008564C5" w:rsidRDefault="008564C5" w:rsidP="007F7349">
      <w:pPr>
        <w:pStyle w:val="Bulletslevel1"/>
        <w:numPr>
          <w:ilvl w:val="0"/>
          <w:numId w:val="0"/>
        </w:numPr>
        <w:spacing w:after="120" w:line="288" w:lineRule="auto"/>
        <w:ind w:left="360" w:hanging="360"/>
        <w:rPr>
          <w:ins w:id="111" w:author="Milan Matovič" w:date="2020-06-26T14:07:00Z"/>
          <w:rFonts w:ascii="Arial" w:hAnsi="Arial" w:cs="Arial"/>
          <w:sz w:val="19"/>
          <w:szCs w:val="19"/>
          <w:lang w:val="sk-SK"/>
        </w:rPr>
      </w:pPr>
    </w:p>
    <w:p w14:paraId="158B3A3C" w14:textId="77777777" w:rsidR="008564C5" w:rsidRPr="0014645C" w:rsidRDefault="008564C5" w:rsidP="008564C5">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moveToRangeStart w:id="112" w:author="Milan Matovič" w:date="2020-06-26T14:07:00Z" w:name="move44072845"/>
      <w:moveTo w:id="113" w:author="Milan Matovič" w:date="2020-06-26T14:07:00Z">
        <w:r w:rsidRPr="0014645C">
          <w:rPr>
            <w:rFonts w:ascii="Arial" w:hAnsi="Arial" w:cs="Arial"/>
            <w:sz w:val="19"/>
            <w:szCs w:val="19"/>
            <w:lang w:val="sk-SK"/>
          </w:rPr>
          <w:t>oprávnenosť výdavkov realizácie projektu;</w:t>
        </w:r>
      </w:moveTo>
    </w:p>
    <w:moveToRangeEnd w:id="112"/>
    <w:p w14:paraId="1945CB98" w14:textId="77777777" w:rsidR="008564C5" w:rsidRPr="0014645C" w:rsidDel="008564C5" w:rsidRDefault="008564C5" w:rsidP="008564C5">
      <w:pPr>
        <w:pStyle w:val="Bulletslevel1"/>
        <w:numPr>
          <w:ilvl w:val="0"/>
          <w:numId w:val="0"/>
        </w:numPr>
        <w:spacing w:after="120" w:line="288" w:lineRule="auto"/>
        <w:rPr>
          <w:del w:id="114" w:author="Milan Matovič" w:date="2020-06-26T14:07:00Z"/>
          <w:rFonts w:ascii="Arial" w:hAnsi="Arial" w:cs="Arial"/>
          <w:sz w:val="19"/>
          <w:szCs w:val="19"/>
          <w:lang w:val="sk-SK"/>
        </w:rPr>
      </w:pPr>
    </w:p>
    <w:p w14:paraId="25A037C0"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0E8776B4"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7DE18279"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4F5746CE"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ďalšie podmienky poskytnutia príspevku</w:t>
      </w:r>
      <w:r w:rsidR="004312B2">
        <w:rPr>
          <w:rFonts w:ascii="Arial" w:hAnsi="Arial" w:cs="Arial"/>
          <w:sz w:val="19"/>
          <w:szCs w:val="19"/>
          <w:lang w:val="sk-SK"/>
        </w:rPr>
        <w:br/>
        <w:t>(</w:t>
      </w:r>
      <w:r w:rsidR="004312B2" w:rsidRPr="004312B2">
        <w:rPr>
          <w:rFonts w:ascii="Arial" w:hAnsi="Arial" w:cs="Arial"/>
          <w:sz w:val="19"/>
          <w:szCs w:val="19"/>
          <w:lang w:val="sk-SK"/>
        </w:rPr>
        <w:t xml:space="preserve">napr. Oprávnenosť spolupracujúceho subjektu, </w:t>
      </w:r>
      <w:r w:rsidR="004312B2" w:rsidRPr="001B5F5C">
        <w:rPr>
          <w:rFonts w:ascii="Arial" w:hAnsi="Arial" w:cs="Arial"/>
          <w:sz w:val="19"/>
          <w:szCs w:val="19"/>
          <w:lang w:val="sk-SK"/>
        </w:rPr>
        <w:t xml:space="preserve">ak </w:t>
      </w:r>
      <w:r w:rsidR="004312B2" w:rsidRPr="004312B2">
        <w:rPr>
          <w:rFonts w:ascii="Arial" w:hAnsi="Arial" w:cs="Arial"/>
          <w:sz w:val="19"/>
          <w:szCs w:val="19"/>
          <w:lang w:val="sk-SK"/>
        </w:rPr>
        <w:t xml:space="preserve">je </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subjekt</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 xml:space="preserve"> pre svoju pôsobnosť  vo vybranej oblasti potrebný pre riadnu realizáciu projektu)</w:t>
      </w:r>
      <w:r w:rsidRPr="0014645C">
        <w:rPr>
          <w:rFonts w:ascii="Arial" w:hAnsi="Arial" w:cs="Arial"/>
          <w:sz w:val="19"/>
          <w:szCs w:val="19"/>
          <w:lang w:val="sk-SK"/>
        </w:rPr>
        <w:t xml:space="preserve">. </w:t>
      </w:r>
    </w:p>
    <w:p w14:paraId="62442793"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6BAF0AF7" w14:textId="77777777" w:rsidR="00C85E20" w:rsidRPr="0014645C" w:rsidRDefault="003E4A99" w:rsidP="000F423E">
      <w:pPr>
        <w:pStyle w:val="Nadpis2"/>
        <w:spacing w:line="480" w:lineRule="auto"/>
        <w:rPr>
          <w:b/>
          <w:lang w:val="sk-SK"/>
        </w:rPr>
      </w:pPr>
      <w:bookmarkStart w:id="115" w:name="_Toc417132484"/>
      <w:bookmarkStart w:id="116" w:name="_Toc417648881"/>
      <w:bookmarkStart w:id="117" w:name="_Toc440354973"/>
      <w:bookmarkStart w:id="118" w:name="_Toc440375304"/>
      <w:bookmarkStart w:id="119" w:name="_Toc458432892"/>
      <w:bookmarkStart w:id="120" w:name="_Toc334077"/>
      <w:bookmarkStart w:id="121" w:name="_Toc413652662"/>
      <w:bookmarkStart w:id="122" w:name="_Toc413680802"/>
      <w:bookmarkStart w:id="123" w:name="_Toc413681974"/>
      <w:bookmarkStart w:id="124" w:name="_Toc413682307"/>
      <w:bookmarkStart w:id="125" w:name="_Toc413832223"/>
      <w:r w:rsidRPr="0014645C">
        <w:rPr>
          <w:b/>
          <w:lang w:val="sk-SK"/>
        </w:rPr>
        <w:t>2.1</w:t>
      </w:r>
      <w:r w:rsidR="007708E2" w:rsidRPr="0014645C">
        <w:rPr>
          <w:b/>
          <w:lang w:val="sk-SK"/>
        </w:rPr>
        <w:tab/>
      </w:r>
      <w:r w:rsidR="00C85E20" w:rsidRPr="0014645C">
        <w:rPr>
          <w:b/>
          <w:lang w:val="sk-SK"/>
        </w:rPr>
        <w:t>Oprávnenosť žiadateľa</w:t>
      </w:r>
      <w:bookmarkEnd w:id="115"/>
      <w:bookmarkEnd w:id="116"/>
      <w:bookmarkEnd w:id="117"/>
      <w:bookmarkEnd w:id="118"/>
      <w:bookmarkEnd w:id="119"/>
      <w:bookmarkEnd w:id="120"/>
    </w:p>
    <w:p w14:paraId="35449A65"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23E3E77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7934753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6C825BEE"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600DB145"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08568EFE"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7BB86177" w14:textId="77777777" w:rsidR="002B3DE0" w:rsidRPr="0014645C" w:rsidRDefault="003E4A99" w:rsidP="00112D17">
      <w:pPr>
        <w:pStyle w:val="Nadpis2"/>
        <w:spacing w:line="480" w:lineRule="auto"/>
        <w:rPr>
          <w:b/>
          <w:lang w:val="sk-SK"/>
        </w:rPr>
      </w:pPr>
      <w:bookmarkStart w:id="126" w:name="_Toc458432893"/>
      <w:bookmarkStart w:id="127" w:name="_Toc334078"/>
      <w:bookmarkEnd w:id="121"/>
      <w:bookmarkEnd w:id="122"/>
      <w:bookmarkEnd w:id="123"/>
      <w:bookmarkEnd w:id="124"/>
      <w:bookmarkEnd w:id="125"/>
      <w:r w:rsidRPr="0014645C">
        <w:rPr>
          <w:b/>
          <w:lang w:val="sk-SK"/>
        </w:rPr>
        <w:t>2.2</w:t>
      </w:r>
      <w:r w:rsidR="007708E2" w:rsidRPr="0014645C">
        <w:rPr>
          <w:b/>
          <w:lang w:val="sk-SK"/>
        </w:rPr>
        <w:tab/>
      </w:r>
      <w:bookmarkStart w:id="128" w:name="_Toc417132485"/>
      <w:bookmarkStart w:id="129" w:name="_Toc417648882"/>
      <w:bookmarkStart w:id="130" w:name="_Toc440354974"/>
      <w:bookmarkStart w:id="131" w:name="_Toc440375305"/>
      <w:r w:rsidR="002B3DE0" w:rsidRPr="0014645C">
        <w:rPr>
          <w:b/>
          <w:lang w:val="sk-SK"/>
        </w:rPr>
        <w:t>Oprávnenosť partnera</w:t>
      </w:r>
      <w:bookmarkEnd w:id="126"/>
      <w:bookmarkEnd w:id="127"/>
      <w:bookmarkEnd w:id="128"/>
      <w:bookmarkEnd w:id="129"/>
      <w:bookmarkEnd w:id="130"/>
      <w:bookmarkEnd w:id="131"/>
    </w:p>
    <w:p w14:paraId="6B7FFF19" w14:textId="77777777"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286A5F70" w14:textId="77777777"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13DC212F" w14:textId="77777777" w:rsidR="00112D17" w:rsidRPr="0014645C" w:rsidRDefault="00112D17" w:rsidP="000F423E">
      <w:pPr>
        <w:pStyle w:val="Nadpis2"/>
        <w:spacing w:line="480" w:lineRule="auto"/>
        <w:rPr>
          <w:b/>
          <w:lang w:val="sk-SK"/>
        </w:rPr>
      </w:pPr>
      <w:bookmarkStart w:id="132" w:name="_Toc410400241"/>
      <w:bookmarkStart w:id="133" w:name="_Toc417132486"/>
      <w:bookmarkStart w:id="134" w:name="_Toc417648883"/>
      <w:bookmarkStart w:id="135" w:name="_Toc440354975"/>
      <w:bookmarkStart w:id="136" w:name="_Toc440375306"/>
      <w:bookmarkStart w:id="137" w:name="_Toc458432894"/>
    </w:p>
    <w:p w14:paraId="7EF1C536" w14:textId="77777777" w:rsidR="007F474D" w:rsidRPr="0014645C" w:rsidRDefault="003E4A99" w:rsidP="000F423E">
      <w:pPr>
        <w:pStyle w:val="Nadpis2"/>
        <w:spacing w:line="480" w:lineRule="auto"/>
        <w:rPr>
          <w:b/>
          <w:lang w:val="sk-SK"/>
        </w:rPr>
      </w:pPr>
      <w:bookmarkStart w:id="138" w:name="_Toc334079"/>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132"/>
      <w:bookmarkEnd w:id="133"/>
      <w:r w:rsidR="00402875" w:rsidRPr="0014645C">
        <w:rPr>
          <w:b/>
          <w:lang w:val="sk-SK"/>
        </w:rPr>
        <w:t xml:space="preserve"> realizácie projektu</w:t>
      </w:r>
      <w:bookmarkEnd w:id="134"/>
      <w:bookmarkEnd w:id="135"/>
      <w:bookmarkEnd w:id="136"/>
      <w:bookmarkEnd w:id="137"/>
      <w:bookmarkEnd w:id="138"/>
    </w:p>
    <w:p w14:paraId="1C27B137"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39C6438D" w14:textId="77777777"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061A5763" w14:textId="77777777" w:rsidR="00112D17" w:rsidRPr="0014645C" w:rsidRDefault="00112D17" w:rsidP="00112D17">
      <w:pPr>
        <w:pStyle w:val="BodyText1"/>
        <w:spacing w:before="120" w:after="120" w:line="288" w:lineRule="auto"/>
        <w:jc w:val="both"/>
        <w:rPr>
          <w:lang w:val="sk-SK"/>
        </w:rPr>
      </w:pPr>
      <w:bookmarkStart w:id="139" w:name="_Toc417132487"/>
      <w:bookmarkStart w:id="140" w:name="_Toc417648884"/>
      <w:bookmarkStart w:id="141" w:name="_Toc440354976"/>
      <w:bookmarkStart w:id="142" w:name="_Toc440375307"/>
      <w:bookmarkStart w:id="143" w:name="_Toc458432895"/>
      <w:bookmarkStart w:id="144" w:name="_Toc410400242"/>
    </w:p>
    <w:p w14:paraId="3B97184E" w14:textId="77777777" w:rsidR="00C85E20" w:rsidRPr="0014645C" w:rsidRDefault="003E4A99" w:rsidP="00112D17">
      <w:pPr>
        <w:pStyle w:val="Nadpis2"/>
        <w:spacing w:line="480" w:lineRule="auto"/>
        <w:rPr>
          <w:b/>
          <w:lang w:val="sk-SK"/>
        </w:rPr>
      </w:pPr>
      <w:bookmarkStart w:id="145" w:name="_Toc334080"/>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139"/>
      <w:r w:rsidR="00387FBA" w:rsidRPr="0014645C">
        <w:rPr>
          <w:b/>
          <w:lang w:val="sk-SK"/>
        </w:rPr>
        <w:t>projektu</w:t>
      </w:r>
      <w:bookmarkEnd w:id="140"/>
      <w:bookmarkEnd w:id="141"/>
      <w:bookmarkEnd w:id="142"/>
      <w:bookmarkEnd w:id="143"/>
      <w:bookmarkEnd w:id="145"/>
    </w:p>
    <w:p w14:paraId="2E8C29AD"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5227944F"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537178F5"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433A3C2D"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2C2356C7"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 xml:space="preserve">ariadení EP a Rady (EÚ) č. </w:t>
      </w:r>
      <w:r w:rsidR="00253F20">
        <w:rPr>
          <w:rFonts w:ascii="Arial" w:hAnsi="Arial" w:cs="Arial"/>
          <w:sz w:val="19"/>
          <w:szCs w:val="19"/>
          <w:lang w:val="sk-SK"/>
        </w:rPr>
        <w:t>2018/1046</w:t>
      </w:r>
      <w:r w:rsidR="00C85E20" w:rsidRPr="0014645C">
        <w:rPr>
          <w:rFonts w:ascii="Arial" w:hAnsi="Arial" w:cs="Arial"/>
          <w:sz w:val="19"/>
          <w:szCs w:val="19"/>
          <w:lang w:val="sk-SK"/>
        </w:rPr>
        <w:t xml:space="preserve"> (o rozpočtových pravidlách), čl. </w:t>
      </w:r>
      <w:r w:rsidR="00253F20" w:rsidRPr="0014645C">
        <w:rPr>
          <w:rFonts w:ascii="Arial" w:hAnsi="Arial" w:cs="Arial"/>
          <w:sz w:val="19"/>
          <w:szCs w:val="19"/>
          <w:lang w:val="sk-SK"/>
        </w:rPr>
        <w:t>3</w:t>
      </w:r>
      <w:r w:rsidR="00253F20">
        <w:rPr>
          <w:rFonts w:ascii="Arial" w:hAnsi="Arial" w:cs="Arial"/>
          <w:sz w:val="19"/>
          <w:szCs w:val="19"/>
          <w:lang w:val="sk-SK"/>
        </w:rPr>
        <w:t>3</w:t>
      </w:r>
      <w:r w:rsidR="00C85E20" w:rsidRPr="0014645C">
        <w:rPr>
          <w:rFonts w:ascii="Arial" w:hAnsi="Arial" w:cs="Arial"/>
          <w:sz w:val="19"/>
          <w:szCs w:val="19"/>
          <w:lang w:val="sk-SK"/>
        </w:rPr>
        <w:t>.</w:t>
      </w:r>
    </w:p>
    <w:p w14:paraId="62C4CE42"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33299C22"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5E579C3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6211D2D5" w14:textId="77777777"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144"/>
    </w:p>
    <w:p w14:paraId="60D22D3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7A1C7548" w14:textId="77777777"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30CC4C1C" w14:textId="77777777" w:rsidR="00FB5BA6" w:rsidRDefault="00FB5BA6" w:rsidP="007F7349">
      <w:pPr>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289098E1" w14:textId="77777777" w:rsidR="00907C06" w:rsidRDefault="00CE4510" w:rsidP="007F7349">
      <w:pPr>
        <w:spacing w:before="120" w:after="120" w:line="288" w:lineRule="auto"/>
        <w:jc w:val="both"/>
        <w:rPr>
          <w:rFonts w:ascii="Arial" w:hAnsi="Arial" w:cs="Arial"/>
          <w:color w:val="000000"/>
          <w:sz w:val="19"/>
          <w:szCs w:val="19"/>
          <w:lang w:val="sk-SK"/>
        </w:rPr>
      </w:pPr>
      <w:r w:rsidRPr="00CE4510">
        <w:rPr>
          <w:rFonts w:ascii="Arial" w:hAnsi="Arial" w:cs="Arial"/>
          <w:color w:val="000000"/>
          <w:sz w:val="19"/>
          <w:szCs w:val="19"/>
          <w:lang w:val="sk-SK"/>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lang w:val="sk-SK"/>
        </w:rPr>
        <w:t xml:space="preserve">. </w:t>
      </w:r>
      <w:r w:rsidRPr="00CE4510">
        <w:rPr>
          <w:rFonts w:ascii="Arial" w:hAnsi="Arial" w:cs="Arial"/>
          <w:color w:val="000000"/>
          <w:sz w:val="19"/>
          <w:szCs w:val="19"/>
          <w:lang w:val="sk-SK"/>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lang w:val="sk-SK"/>
        </w:rPr>
        <w:t>.</w:t>
      </w:r>
    </w:p>
    <w:p w14:paraId="4E45A6E3"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6120205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288492B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Výdavok je oprávnený, ak spĺňa všetky nasledujúce podmienky:</w:t>
      </w:r>
    </w:p>
    <w:p w14:paraId="00FCBD9D"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B02E8AD" w14:textId="77777777"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39A5415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3C87BCD"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0D422F1C"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5"/>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3F15EB29"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46EB6141"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r w:rsidR="003718E4" w:rsidRPr="0014645C">
        <w:rPr>
          <w:sz w:val="19"/>
          <w:szCs w:val="19"/>
          <w:lang w:val="sk-SK"/>
        </w:rPr>
        <w:t>ŽoNFP</w:t>
      </w:r>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4EFEE0E4" w14:textId="77777777"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23066259"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riadne odôvodnený, dostatočne preukázaný a výlučne súvisí s realizáciou aktivít projektu;</w:t>
      </w:r>
    </w:p>
    <w:p w14:paraId="46F7A9C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263A0387"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AA614A8"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707336D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0F0CA138"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7291883B"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542423B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0979F247"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26505161"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6"/>
      </w:r>
      <w:r w:rsidRPr="0014645C">
        <w:rPr>
          <w:rFonts w:ascii="Arial" w:hAnsi="Arial" w:cs="Arial"/>
          <w:sz w:val="19"/>
          <w:szCs w:val="19"/>
          <w:lang w:val="sk-SK"/>
        </w:rPr>
        <w:t>, nehnuteľností a pozemkov.</w:t>
      </w:r>
    </w:p>
    <w:p w14:paraId="724EC9EE" w14:textId="77777777"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7"/>
      </w:r>
      <w:r w:rsidR="00FB0FD0" w:rsidRPr="0014645C">
        <w:rPr>
          <w:rFonts w:ascii="Arial" w:hAnsi="Arial" w:cs="Arial"/>
          <w:sz w:val="19"/>
          <w:szCs w:val="19"/>
          <w:lang w:val="sk-SK"/>
        </w:rPr>
        <w:t xml:space="preserve">. </w:t>
      </w:r>
    </w:p>
    <w:p w14:paraId="53A5AB8B" w14:textId="77777777"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2C58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06513B5E"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755F3EC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61F7D93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ktorý nie je nevyhnutný k dosiahnutiu cieľov projektu;</w:t>
      </w:r>
    </w:p>
    <w:p w14:paraId="7C540D8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3F98075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465EE5B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41A00F3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3473F05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5ED736A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0157AB37"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B4FFF9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670D67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083FD3D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3AEB46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304A957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3855318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375ACBF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314F58C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predfinancovania) najneskôr do </w:t>
      </w:r>
      <w:r w:rsidR="00FF5CA0" w:rsidRPr="0014645C">
        <w:rPr>
          <w:sz w:val="19"/>
          <w:szCs w:val="19"/>
          <w:lang w:val="sk-SK"/>
        </w:rPr>
        <w:t>konca obdobia oprávnenosti výdavkov</w:t>
      </w:r>
      <w:r w:rsidRPr="0014645C">
        <w:rPr>
          <w:sz w:val="19"/>
          <w:szCs w:val="19"/>
          <w:lang w:val="sk-SK"/>
        </w:rPr>
        <w:t>;</w:t>
      </w:r>
    </w:p>
    <w:p w14:paraId="4C0CF3C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kladný rozdiel medzi reálne vzniknutými nákladmi prijímateľa/užívateľa a poskytnutými príspevkami/dotáciami z verejných zdrojov, aj kumulovane;</w:t>
      </w:r>
    </w:p>
    <w:p w14:paraId="27EFEE75" w14:textId="77777777"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8"/>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3A9BD2F3" w14:textId="77777777"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06F882F5" w14:textId="77777777"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06C499D8"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3F4EA6B8" w14:textId="77777777"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475EC3F9"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výdavky deklarované v ŽoNFP sú predmetom odborného hodnotenia v rámci schvaľovacieho procesu ŽoNF</w:t>
      </w:r>
      <w:r w:rsidR="00BE67E8" w:rsidRPr="0014645C">
        <w:rPr>
          <w:rFonts w:ascii="Arial" w:hAnsi="Arial" w:cs="Arial"/>
          <w:sz w:val="19"/>
          <w:szCs w:val="19"/>
          <w:lang w:val="sk-SK"/>
        </w:rPr>
        <w:t>P</w:t>
      </w:r>
      <w:r w:rsidRPr="0014645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9910D36" w14:textId="77777777"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6CB49DB7"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68137229"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4D0F72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64A1B56A"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2AB9867D" w14:textId="77777777" w:rsidR="00113505" w:rsidRDefault="00113505" w:rsidP="007F7349">
      <w:pPr>
        <w:spacing w:before="120" w:after="120" w:line="288" w:lineRule="auto"/>
        <w:jc w:val="both"/>
        <w:rPr>
          <w:rFonts w:cs="Arial"/>
          <w:sz w:val="19"/>
          <w:szCs w:val="19"/>
          <w:lang w:val="sk-SK" w:eastAsia="cs-CZ"/>
        </w:rPr>
      </w:pPr>
      <w:r w:rsidRPr="0014645C">
        <w:rPr>
          <w:rFonts w:cs="Arial"/>
          <w:sz w:val="19"/>
          <w:szCs w:val="19"/>
          <w:lang w:val="sk-SK" w:eastAsia="cs-CZ"/>
        </w:rPr>
        <w:t>V prípade schémy de minimis oprávnené, resp. neoprávnené výdavky sú stanovené v príslušnej schéme de minimis.</w:t>
      </w:r>
    </w:p>
    <w:p w14:paraId="2A69413A"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22F8236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24736F14"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7B79165F"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6F5C3EFB"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 xml:space="preserve">V čase predloženia </w:t>
      </w:r>
      <w:r>
        <w:rPr>
          <w:rFonts w:ascii="Arial" w:hAnsi="Arial" w:cs="Arial"/>
          <w:color w:val="000000"/>
          <w:sz w:val="19"/>
          <w:szCs w:val="19"/>
          <w:lang w:val="sk-SK"/>
        </w:rPr>
        <w:t>ŽoNFP</w:t>
      </w:r>
      <w:r w:rsidRPr="00A62E99">
        <w:rPr>
          <w:rFonts w:ascii="Arial" w:hAnsi="Arial" w:cs="Arial"/>
          <w:color w:val="000000"/>
          <w:sz w:val="19"/>
          <w:szCs w:val="19"/>
          <w:lang w:val="sk-SK"/>
        </w:rPr>
        <w:t xml:space="preserve"> </w:t>
      </w:r>
      <w:r>
        <w:rPr>
          <w:rFonts w:ascii="Arial" w:hAnsi="Arial" w:cs="Arial"/>
          <w:color w:val="000000"/>
          <w:sz w:val="19"/>
          <w:szCs w:val="19"/>
          <w:lang w:val="sk-SK"/>
        </w:rPr>
        <w:t>žiadateľ alebo partner dokladuje</w:t>
      </w:r>
      <w:r w:rsidRPr="00A62E99">
        <w:rPr>
          <w:rFonts w:ascii="Arial" w:hAnsi="Arial" w:cs="Arial"/>
          <w:color w:val="000000"/>
          <w:sz w:val="19"/>
          <w:szCs w:val="19"/>
          <w:lang w:val="sk-SK"/>
        </w:rPr>
        <w:t xml:space="preserve"> administratívne a odborné zabezpečenie realizácie aktivít projektu</w:t>
      </w:r>
      <w:r>
        <w:rPr>
          <w:rFonts w:ascii="Arial" w:hAnsi="Arial" w:cs="Arial"/>
          <w:color w:val="000000"/>
          <w:sz w:val="19"/>
          <w:szCs w:val="19"/>
          <w:lang w:val="sk-SK"/>
        </w:rPr>
        <w:t xml:space="preserve"> preukázaním kvalifikačných predpokladov </w:t>
      </w:r>
      <w:r w:rsidRPr="00A62E99">
        <w:rPr>
          <w:rFonts w:ascii="Arial" w:hAnsi="Arial" w:cs="Arial"/>
          <w:color w:val="000000"/>
          <w:sz w:val="19"/>
          <w:szCs w:val="19"/>
          <w:lang w:val="sk-SK"/>
        </w:rPr>
        <w:t xml:space="preserve">najmä </w:t>
      </w:r>
      <w:r>
        <w:rPr>
          <w:rFonts w:ascii="Arial" w:hAnsi="Arial" w:cs="Arial"/>
          <w:color w:val="000000"/>
          <w:sz w:val="19"/>
          <w:szCs w:val="19"/>
          <w:lang w:val="sk-SK"/>
        </w:rPr>
        <w:t>za</w:t>
      </w:r>
      <w:r w:rsidRPr="00A62E99">
        <w:rPr>
          <w:rFonts w:ascii="Arial" w:hAnsi="Arial" w:cs="Arial"/>
          <w:color w:val="000000"/>
          <w:sz w:val="19"/>
          <w:szCs w:val="19"/>
          <w:lang w:val="sk-SK"/>
        </w:rPr>
        <w:t> </w:t>
      </w:r>
      <w:r>
        <w:rPr>
          <w:rFonts w:ascii="Arial" w:hAnsi="Arial" w:cs="Arial"/>
          <w:color w:val="000000"/>
          <w:sz w:val="19"/>
          <w:szCs w:val="19"/>
          <w:lang w:val="sk-SK"/>
        </w:rPr>
        <w:t xml:space="preserve">vlastné </w:t>
      </w:r>
      <w:r w:rsidRPr="00A62E99">
        <w:rPr>
          <w:rFonts w:ascii="Arial" w:hAnsi="Arial" w:cs="Arial"/>
          <w:color w:val="000000"/>
          <w:sz w:val="19"/>
          <w:szCs w:val="19"/>
          <w:lang w:val="sk-SK"/>
        </w:rPr>
        <w:t>personáln</w:t>
      </w:r>
      <w:r>
        <w:rPr>
          <w:rFonts w:ascii="Arial" w:hAnsi="Arial" w:cs="Arial"/>
          <w:color w:val="000000"/>
          <w:sz w:val="19"/>
          <w:szCs w:val="19"/>
          <w:lang w:val="sk-SK"/>
        </w:rPr>
        <w:t>e kapacity</w:t>
      </w:r>
      <w:r w:rsidRPr="00A62E99">
        <w:rPr>
          <w:rFonts w:ascii="Arial" w:hAnsi="Arial" w:cs="Arial"/>
          <w:color w:val="000000"/>
          <w:sz w:val="19"/>
          <w:szCs w:val="19"/>
          <w:lang w:val="sk-SK"/>
        </w:rPr>
        <w:t xml:space="preserve"> (t.j. </w:t>
      </w:r>
      <w:r>
        <w:rPr>
          <w:rFonts w:ascii="Arial" w:hAnsi="Arial" w:cs="Arial"/>
          <w:color w:val="000000"/>
          <w:sz w:val="19"/>
          <w:szCs w:val="19"/>
          <w:lang w:val="sk-SK"/>
        </w:rPr>
        <w:t xml:space="preserve">ide o </w:t>
      </w:r>
      <w:r w:rsidRPr="00A62E99">
        <w:rPr>
          <w:rFonts w:ascii="Arial" w:hAnsi="Arial" w:cs="Arial"/>
          <w:color w:val="000000"/>
          <w:sz w:val="19"/>
          <w:szCs w:val="19"/>
          <w:lang w:val="sk-SK"/>
        </w:rPr>
        <w:t>vlastné kapacity</w:t>
      </w:r>
      <w:r>
        <w:rPr>
          <w:rFonts w:ascii="Arial" w:hAnsi="Arial" w:cs="Arial"/>
          <w:color w:val="000000"/>
          <w:sz w:val="19"/>
          <w:szCs w:val="19"/>
          <w:lang w:val="sk-SK"/>
        </w:rPr>
        <w:t xml:space="preserve"> žiadateľa/partnera</w:t>
      </w:r>
      <w:r w:rsidRPr="00A62E99">
        <w:rPr>
          <w:rFonts w:ascii="Arial" w:hAnsi="Arial" w:cs="Arial"/>
          <w:color w:val="000000"/>
          <w:sz w:val="19"/>
          <w:szCs w:val="19"/>
          <w:lang w:val="sk-SK"/>
        </w:rPr>
        <w:t xml:space="preserve"> v pracovno-právnom alebo obdobnom vzťahu),</w:t>
      </w:r>
    </w:p>
    <w:p w14:paraId="40E928C8" w14:textId="77777777" w:rsidR="007F7B94" w:rsidRDefault="007F7B94" w:rsidP="007F7B94">
      <w:pPr>
        <w:spacing w:after="120" w:line="240" w:lineRule="auto"/>
        <w:contextualSpacing/>
        <w:jc w:val="both"/>
        <w:rPr>
          <w:rFonts w:ascii="Arial" w:hAnsi="Arial" w:cs="Arial"/>
          <w:color w:val="000000"/>
          <w:sz w:val="19"/>
          <w:szCs w:val="19"/>
          <w:lang w:val="sk-SK"/>
        </w:rPr>
      </w:pPr>
    </w:p>
    <w:p w14:paraId="4BCE5566"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Preukázanie kvalifikačných predpokladov administratívnych a odborných kapacít s konečnou platnosťou vykoná</w:t>
      </w:r>
      <w:r>
        <w:rPr>
          <w:rFonts w:ascii="Arial" w:hAnsi="Arial" w:cs="Arial"/>
          <w:color w:val="000000"/>
          <w:sz w:val="19"/>
          <w:szCs w:val="19"/>
          <w:lang w:val="sk-SK"/>
        </w:rPr>
        <w:t xml:space="preserve"> prijímateľ alebo partner </w:t>
      </w:r>
      <w:r w:rsidRPr="00A62E99">
        <w:rPr>
          <w:rFonts w:ascii="Arial" w:hAnsi="Arial" w:cs="Arial"/>
          <w:color w:val="000000"/>
          <w:sz w:val="19"/>
          <w:szCs w:val="19"/>
          <w:lang w:val="sk-SK"/>
        </w:rPr>
        <w:t xml:space="preserve">v čase prvého zaradenia </w:t>
      </w:r>
      <w:r>
        <w:rPr>
          <w:rFonts w:ascii="Arial" w:hAnsi="Arial" w:cs="Arial"/>
          <w:color w:val="000000"/>
          <w:sz w:val="19"/>
          <w:szCs w:val="19"/>
          <w:lang w:val="sk-SK"/>
        </w:rPr>
        <w:t xml:space="preserve">konkrétneho zamestnanca </w:t>
      </w:r>
      <w:r w:rsidRPr="00A62E99">
        <w:rPr>
          <w:rFonts w:ascii="Arial" w:hAnsi="Arial" w:cs="Arial"/>
          <w:color w:val="000000"/>
          <w:sz w:val="19"/>
          <w:szCs w:val="19"/>
          <w:lang w:val="sk-SK"/>
        </w:rPr>
        <w:t>do personálnej matice projektu v rámci s</w:t>
      </w:r>
      <w:r>
        <w:rPr>
          <w:rFonts w:ascii="Arial" w:hAnsi="Arial" w:cs="Arial"/>
          <w:color w:val="000000"/>
          <w:sz w:val="19"/>
          <w:szCs w:val="19"/>
          <w:lang w:val="sk-SK"/>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lang w:val="sk-SK"/>
        </w:rPr>
        <w:t>Poskytovateľ</w:t>
      </w:r>
      <w:r>
        <w:rPr>
          <w:rFonts w:ascii="Arial" w:hAnsi="Arial" w:cs="Arial"/>
          <w:color w:val="000000"/>
          <w:sz w:val="19"/>
          <w:szCs w:val="19"/>
          <w:lang w:val="sk-SK"/>
        </w:rPr>
        <w:t xml:space="preserve"> súlad kvalifikačných predpokladov zamestnanca s projektovou pozíciou a požiadavkami Usmernenia</w:t>
      </w:r>
      <w:r w:rsidRPr="005B70EE">
        <w:rPr>
          <w:rFonts w:ascii="Arial" w:hAnsi="Arial" w:cs="Arial"/>
          <w:color w:val="000000"/>
          <w:sz w:val="19"/>
          <w:szCs w:val="19"/>
          <w:lang w:val="sk-SK"/>
        </w:rPr>
        <w:t xml:space="preserve"> RO č. 5 k oprávnenosti vybraných skupín výdavkov pre PO 2014-2020</w:t>
      </w:r>
      <w:r>
        <w:rPr>
          <w:rFonts w:ascii="Arial" w:hAnsi="Arial" w:cs="Arial"/>
          <w:color w:val="000000"/>
          <w:sz w:val="19"/>
          <w:szCs w:val="19"/>
          <w:lang w:val="sk-SK"/>
        </w:rPr>
        <w:t xml:space="preserve"> v platnom znení</w:t>
      </w:r>
      <w:r w:rsidRPr="005B70EE">
        <w:rPr>
          <w:rFonts w:ascii="Arial" w:hAnsi="Arial" w:cs="Arial"/>
          <w:color w:val="000000"/>
          <w:sz w:val="19"/>
          <w:szCs w:val="19"/>
          <w:lang w:val="sk-SK"/>
        </w:rPr>
        <w:t>.</w:t>
      </w:r>
    </w:p>
    <w:p w14:paraId="45AF149A" w14:textId="77777777" w:rsidR="007F7B94" w:rsidRDefault="007F7B94" w:rsidP="007F7B94">
      <w:pPr>
        <w:spacing w:after="120" w:line="240" w:lineRule="auto"/>
        <w:contextualSpacing/>
        <w:jc w:val="both"/>
        <w:rPr>
          <w:rFonts w:ascii="Arial" w:hAnsi="Arial" w:cs="Arial"/>
          <w:color w:val="000000"/>
          <w:sz w:val="19"/>
          <w:szCs w:val="19"/>
          <w:lang w:val="sk-SK"/>
        </w:rPr>
      </w:pPr>
    </w:p>
    <w:p w14:paraId="68B63D05"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324FEA4B"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3EDC144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C033AF2"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42F90425"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w:t>
      </w:r>
      <w:r w:rsidR="00785BF7" w:rsidRPr="00785BF7">
        <w:rPr>
          <w:rFonts w:ascii="Arial" w:hAnsi="Arial" w:cs="Arial"/>
          <w:color w:val="auto"/>
          <w:sz w:val="19"/>
          <w:szCs w:val="19"/>
          <w:lang w:val="sk-SK"/>
        </w:rPr>
        <w:t>v ktorom sú vyhodnotené výsledky prieskumu trhu, t. j. hodnota získaná aritmetickým priemerom porovnateľných ponúk.</w:t>
      </w:r>
      <w:r w:rsidRPr="0014645C">
        <w:rPr>
          <w:rFonts w:ascii="Arial" w:hAnsi="Arial" w:cs="Arial"/>
          <w:sz w:val="19"/>
          <w:szCs w:val="19"/>
          <w:lang w:val="sk-SK"/>
        </w:rPr>
        <w:t>.</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xml:space="preserve">, ak nie je vo výzve/vyzvaní uvedené inak. </w:t>
      </w:r>
      <w:r w:rsidR="008D15DD" w:rsidRPr="008D15DD">
        <w:rPr>
          <w:rFonts w:ascii="Arial" w:hAnsi="Arial" w:cs="Arial"/>
          <w:sz w:val="19"/>
          <w:szCs w:val="19"/>
          <w:lang w:val="sk-SK"/>
        </w:rPr>
        <w:t>Ak ceny tovarov, stavebných prác alebo služieb nezaznamenali na trhu zmenu, je možné pre účely prieskumu trhu použiť aj ponuky staršie ako 6 mesiacov (zdôvodnenie tejto skutočnosti musí byť súčasťou dokumentácie k prieskumu trhu).</w:t>
      </w:r>
      <w:r w:rsidRPr="0014645C">
        <w:rPr>
          <w:rFonts w:ascii="Arial" w:hAnsi="Arial" w:cs="Arial"/>
          <w:sz w:val="19"/>
          <w:szCs w:val="19"/>
          <w:lang w:val="sk-SK"/>
        </w:rPr>
        <w:t>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výšku zodpovedajúcich výdavkov, môže uznať výdavok 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6620DC0D"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5A6CC0C"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AEE9C5C"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a povinnosti pri realizácii verejného obstarávania sú podrobne uvedené v Príručke pre prijímateľa. Žiadatelia/prijímatelia sú povinní postupovať v zmysle týchto pravidiel a povinností.</w:t>
      </w:r>
    </w:p>
    <w:p w14:paraId="6EF15182"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Výdavky projektu sa vo vzťahu k hlavným aktivitám projektu delia na priame a nepriame. Výdavky projektu môžu mať charakter kapitálových alebo bežných výdavkov.</w:t>
      </w:r>
    </w:p>
    <w:p w14:paraId="3AD0CB22" w14:textId="77777777" w:rsidR="007F7B94" w:rsidRPr="0014645C" w:rsidRDefault="007F7B94" w:rsidP="007F7349">
      <w:pPr>
        <w:spacing w:before="120" w:after="120" w:line="288" w:lineRule="auto"/>
        <w:jc w:val="both"/>
        <w:rPr>
          <w:rFonts w:cs="Arial"/>
          <w:sz w:val="19"/>
          <w:szCs w:val="19"/>
          <w:lang w:val="sk-SK" w:eastAsia="cs-CZ"/>
        </w:rPr>
      </w:pPr>
    </w:p>
    <w:p w14:paraId="770DA832" w14:textId="77777777" w:rsidR="00402CEC" w:rsidRPr="0014645C" w:rsidRDefault="003E4A99" w:rsidP="000F423E">
      <w:pPr>
        <w:pStyle w:val="Nadpis3"/>
        <w:spacing w:line="480" w:lineRule="auto"/>
        <w:ind w:left="720"/>
        <w:rPr>
          <w:b/>
          <w:color w:val="3C8A2E" w:themeColor="accent5"/>
          <w:sz w:val="24"/>
          <w:szCs w:val="24"/>
          <w:lang w:val="sk-SK"/>
        </w:rPr>
      </w:pPr>
      <w:bookmarkStart w:id="146" w:name="_Toc410400243"/>
      <w:bookmarkStart w:id="147" w:name="_Toc417132488"/>
      <w:bookmarkStart w:id="148" w:name="_Toc417648885"/>
      <w:bookmarkStart w:id="149" w:name="_Toc440354977"/>
      <w:bookmarkStart w:id="150" w:name="_Toc440375308"/>
      <w:bookmarkStart w:id="151" w:name="_Toc458432896"/>
      <w:bookmarkStart w:id="152" w:name="_Toc334081"/>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146"/>
      <w:bookmarkEnd w:id="147"/>
      <w:bookmarkEnd w:id="148"/>
      <w:bookmarkEnd w:id="149"/>
      <w:bookmarkEnd w:id="150"/>
      <w:bookmarkEnd w:id="151"/>
      <w:bookmarkEnd w:id="152"/>
    </w:p>
    <w:p w14:paraId="61FA85FD"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62F3369D" w14:textId="77777777" w:rsidR="00F344DC" w:rsidRPr="0014645C" w:rsidRDefault="007A1208" w:rsidP="00FF257E">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53" w:name="_Toc413832233"/>
      <w:bookmarkStart w:id="154" w:name="_Toc417132489"/>
      <w:bookmarkStart w:id="155" w:name="_Toc417648886"/>
      <w:bookmarkStart w:id="156" w:name="_Toc440354978"/>
      <w:bookmarkStart w:id="157" w:name="_Toc440375309"/>
      <w:bookmarkStart w:id="158" w:name="_Toc458432897"/>
    </w:p>
    <w:p w14:paraId="278320F8" w14:textId="77777777" w:rsidR="002B3DE0" w:rsidRPr="0014645C" w:rsidRDefault="001F1018" w:rsidP="000F423E">
      <w:pPr>
        <w:pStyle w:val="Nadpis3"/>
        <w:tabs>
          <w:tab w:val="num" w:pos="993"/>
        </w:tabs>
        <w:spacing w:line="480" w:lineRule="auto"/>
        <w:ind w:left="567"/>
        <w:rPr>
          <w:b/>
          <w:color w:val="3C8A2E" w:themeColor="accent5"/>
          <w:sz w:val="24"/>
          <w:szCs w:val="24"/>
          <w:lang w:val="sk-SK"/>
        </w:rPr>
      </w:pPr>
      <w:bookmarkStart w:id="159" w:name="_Toc334082"/>
      <w:r w:rsidRPr="0014645C">
        <w:rPr>
          <w:b/>
          <w:color w:val="3C8A2E" w:themeColor="accent5"/>
          <w:sz w:val="24"/>
          <w:szCs w:val="24"/>
          <w:lang w:val="sk-SK"/>
        </w:rPr>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3"/>
      </w:r>
      <w:bookmarkEnd w:id="153"/>
      <w:bookmarkEnd w:id="154"/>
      <w:bookmarkEnd w:id="155"/>
      <w:bookmarkEnd w:id="156"/>
      <w:bookmarkEnd w:id="157"/>
      <w:bookmarkEnd w:id="158"/>
      <w:bookmarkEnd w:id="159"/>
      <w:r w:rsidR="002B3DE0" w:rsidRPr="0014645C">
        <w:rPr>
          <w:b/>
          <w:color w:val="3C8A2E" w:themeColor="accent5"/>
          <w:sz w:val="24"/>
          <w:szCs w:val="24"/>
          <w:lang w:val="sk-SK"/>
        </w:rPr>
        <w:t xml:space="preserve"> </w:t>
      </w:r>
    </w:p>
    <w:p w14:paraId="6C948E34"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A203F01"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621DC23B"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2AB14C78"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6ECF54C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22F57267"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3D328DCB"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57767D4F"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77B2345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0A8FA68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43F3911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7211B3E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2C2ED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CCC825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6CB13DE3"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66A01816"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26C8F01E"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minimis; </w:t>
      </w:r>
    </w:p>
    <w:p w14:paraId="05B06680"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5B58E76F"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7CB36A3B"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09FF62A2" w14:textId="77777777" w:rsidR="00F344DC" w:rsidRPr="0014645C" w:rsidRDefault="00F344DC" w:rsidP="00F344DC">
      <w:pPr>
        <w:pStyle w:val="Nadpis3"/>
        <w:spacing w:before="0" w:after="160" w:line="300" w:lineRule="auto"/>
        <w:rPr>
          <w:b/>
          <w:color w:val="3C8A2E" w:themeColor="accent5"/>
          <w:sz w:val="24"/>
          <w:szCs w:val="24"/>
          <w:lang w:val="sk-SK"/>
        </w:rPr>
      </w:pPr>
      <w:bookmarkStart w:id="160" w:name="_Toc413832234"/>
      <w:bookmarkStart w:id="161" w:name="_Toc417132490"/>
      <w:bookmarkStart w:id="162" w:name="_Toc417648887"/>
      <w:bookmarkStart w:id="163" w:name="_Toc440354979"/>
      <w:bookmarkStart w:id="164" w:name="_Toc440375310"/>
      <w:bookmarkStart w:id="165" w:name="_Toc458432898"/>
    </w:p>
    <w:p w14:paraId="25778472" w14:textId="77777777" w:rsidR="002B3DE0" w:rsidRPr="0014645C" w:rsidRDefault="001F1018" w:rsidP="00F344DC">
      <w:pPr>
        <w:pStyle w:val="Nadpis3"/>
        <w:spacing w:line="360" w:lineRule="auto"/>
        <w:ind w:left="720"/>
        <w:jc w:val="both"/>
        <w:rPr>
          <w:b/>
          <w:color w:val="3C8A2E" w:themeColor="accent5"/>
          <w:sz w:val="24"/>
          <w:szCs w:val="24"/>
          <w:lang w:val="sk-SK"/>
        </w:rPr>
      </w:pPr>
      <w:bookmarkStart w:id="166" w:name="_Toc334083"/>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160"/>
      <w:bookmarkEnd w:id="161"/>
      <w:bookmarkEnd w:id="162"/>
      <w:bookmarkEnd w:id="163"/>
      <w:bookmarkEnd w:id="164"/>
      <w:bookmarkEnd w:id="165"/>
      <w:bookmarkEnd w:id="166"/>
      <w:r w:rsidR="002B3DE0" w:rsidRPr="0014645C">
        <w:rPr>
          <w:b/>
          <w:color w:val="3C8A2E" w:themeColor="accent5"/>
          <w:sz w:val="24"/>
          <w:szCs w:val="24"/>
          <w:lang w:val="sk-SK"/>
        </w:rPr>
        <w:t xml:space="preserve"> </w:t>
      </w:r>
    </w:p>
    <w:p w14:paraId="7520C79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05965603"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736E565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technickú pomoc;</w:t>
      </w:r>
    </w:p>
    <w:p w14:paraId="6AF2B8E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finančné nástroje;</w:t>
      </w:r>
    </w:p>
    <w:p w14:paraId="7CACF87E"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2C5F3F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4F2DC7E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2A5B2CC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06D1C72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projekty vykonávané v rámci SAP za predpokladu, že čistý príjem bol zohľadnený ex ante;</w:t>
      </w:r>
    </w:p>
    <w:p w14:paraId="38D1FC7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6ACFE84D"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450FC836"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09808B60" w14:textId="77777777"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167" w:name="_Toc413832235"/>
      <w:bookmarkStart w:id="168" w:name="_Toc417132491"/>
      <w:bookmarkStart w:id="169" w:name="_Toc417648888"/>
      <w:bookmarkStart w:id="170" w:name="_Toc440354980"/>
      <w:bookmarkStart w:id="171" w:name="_Toc440375311"/>
      <w:bookmarkStart w:id="172" w:name="_Toc458432899"/>
      <w:bookmarkStart w:id="173" w:name="_Toc334084"/>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167"/>
      <w:bookmarkEnd w:id="168"/>
      <w:bookmarkEnd w:id="169"/>
      <w:bookmarkEnd w:id="170"/>
      <w:bookmarkEnd w:id="171"/>
      <w:bookmarkEnd w:id="172"/>
      <w:bookmarkEnd w:id="173"/>
      <w:r w:rsidR="002B3DE0" w:rsidRPr="0014645C">
        <w:rPr>
          <w:b/>
          <w:color w:val="3C8A2E" w:themeColor="accent5"/>
          <w:sz w:val="24"/>
          <w:szCs w:val="24"/>
          <w:lang w:val="sk-SK"/>
        </w:rPr>
        <w:t xml:space="preserve"> </w:t>
      </w:r>
    </w:p>
    <w:p w14:paraId="236F877E"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4"/>
      </w:r>
      <w:r w:rsidRPr="0014645C">
        <w:rPr>
          <w:rFonts w:ascii="Arial" w:hAnsi="Arial" w:cs="Arial"/>
          <w:sz w:val="19"/>
          <w:szCs w:val="19"/>
          <w:lang w:val="sk-SK"/>
        </w:rPr>
        <w:t xml:space="preserve">. </w:t>
      </w:r>
    </w:p>
    <w:p w14:paraId="08ADA74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08F7BCC5"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74" w:name="_Toc413832236"/>
    </w:p>
    <w:p w14:paraId="231180D9"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175" w:name="_Toc417132492"/>
      <w:bookmarkStart w:id="176" w:name="_Toc417648889"/>
      <w:bookmarkStart w:id="177" w:name="_Toc440354981"/>
      <w:bookmarkStart w:id="178" w:name="_Toc440375312"/>
      <w:bookmarkStart w:id="179" w:name="_Toc458432900"/>
    </w:p>
    <w:p w14:paraId="7188CFE8" w14:textId="77777777" w:rsidR="002B3DE0" w:rsidRPr="0014645C" w:rsidRDefault="001F1018" w:rsidP="000F423E">
      <w:pPr>
        <w:pStyle w:val="Nadpis3"/>
        <w:tabs>
          <w:tab w:val="num" w:pos="993"/>
        </w:tabs>
        <w:spacing w:line="480" w:lineRule="auto"/>
        <w:ind w:left="720"/>
        <w:rPr>
          <w:b/>
          <w:sz w:val="24"/>
          <w:szCs w:val="24"/>
          <w:lang w:val="sk-SK"/>
        </w:rPr>
      </w:pPr>
      <w:bookmarkStart w:id="180" w:name="_Toc334085"/>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174"/>
      <w:bookmarkEnd w:id="175"/>
      <w:bookmarkEnd w:id="176"/>
      <w:bookmarkEnd w:id="177"/>
      <w:bookmarkEnd w:id="178"/>
      <w:bookmarkEnd w:id="179"/>
      <w:bookmarkEnd w:id="180"/>
      <w:r w:rsidR="002B3DE0" w:rsidRPr="0014645C">
        <w:rPr>
          <w:b/>
          <w:color w:val="3C8A2E" w:themeColor="accent5"/>
          <w:sz w:val="24"/>
          <w:szCs w:val="24"/>
          <w:lang w:val="sk-SK"/>
        </w:rPr>
        <w:t xml:space="preserve"> </w:t>
      </w:r>
    </w:p>
    <w:p w14:paraId="289CF7A3" w14:textId="77777777"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dosahovanie cieľov. </w:t>
      </w:r>
      <w:r w:rsidRPr="0014645C">
        <w:rPr>
          <w:rFonts w:ascii="Arial" w:hAnsi="Arial" w:cs="Arial"/>
          <w:sz w:val="19"/>
          <w:szCs w:val="19"/>
          <w:lang w:val="sk-SK"/>
        </w:rPr>
        <w:t xml:space="preserve">V rámci aplikácie zjednodušeného vykazovania výdavkov je možné využívať nasledovné metódy : </w:t>
      </w:r>
    </w:p>
    <w:p w14:paraId="28D4E189"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09DD1CE4"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02A9FB53"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5"/>
      </w:r>
      <w:r w:rsidRPr="0014645C">
        <w:rPr>
          <w:rFonts w:ascii="Arial" w:hAnsi="Arial" w:cs="Arial"/>
          <w:sz w:val="19"/>
          <w:szCs w:val="19"/>
          <w:lang w:val="sk-SK"/>
        </w:rPr>
        <w:t xml:space="preserve"> oprávnených nákladov</w:t>
      </w:r>
    </w:p>
    <w:p w14:paraId="4E1B3DDF"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06217FFD"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4E37CD93"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4DD650E0"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31E97E5D" w14:textId="77777777" w:rsidR="00322F43" w:rsidRPr="0014645C" w:rsidRDefault="00322F43" w:rsidP="00322F43">
      <w:pPr>
        <w:rPr>
          <w:rFonts w:ascii="Arial" w:hAnsi="Arial" w:cs="Arial"/>
          <w:sz w:val="19"/>
          <w:szCs w:val="19"/>
          <w:lang w:val="sk-SK"/>
        </w:rPr>
      </w:pPr>
    </w:p>
    <w:p w14:paraId="65A17938" w14:textId="77777777" w:rsidR="00322F43" w:rsidRDefault="00AB39BA" w:rsidP="007F7349">
      <w:pPr>
        <w:spacing w:before="120" w:after="120" w:line="288" w:lineRule="auto"/>
        <w:jc w:val="both"/>
        <w:rPr>
          <w:rFonts w:ascii="Arial" w:hAnsi="Arial" w:cs="Arial"/>
          <w:sz w:val="19"/>
          <w:szCs w:val="19"/>
          <w:lang w:val="sk-SK"/>
        </w:rPr>
      </w:pPr>
      <w:r w:rsidRPr="000E5614">
        <w:rPr>
          <w:rFonts w:ascii="Arial" w:hAnsi="Arial" w:cs="Arial"/>
          <w:sz w:val="19"/>
          <w:szCs w:val="19"/>
          <w:lang w:val="sk-SK"/>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lang w:val="sk-SK"/>
        </w:rPr>
        <w:t>.</w:t>
      </w:r>
    </w:p>
    <w:p w14:paraId="7EB44576" w14:textId="77777777" w:rsidR="00AB39BA" w:rsidRPr="0014645C" w:rsidRDefault="00AB39BA" w:rsidP="007F7349">
      <w:pPr>
        <w:spacing w:before="120" w:after="120" w:line="288" w:lineRule="auto"/>
        <w:jc w:val="both"/>
        <w:rPr>
          <w:rFonts w:ascii="Arial" w:hAnsi="Arial" w:cs="Arial"/>
          <w:sz w:val="19"/>
          <w:szCs w:val="19"/>
          <w:lang w:val="sk-SK"/>
        </w:rPr>
      </w:pPr>
    </w:p>
    <w:p w14:paraId="64D9C430" w14:textId="77777777" w:rsidR="002B3DE0" w:rsidRPr="0014645C" w:rsidRDefault="001F1018" w:rsidP="00F344DC">
      <w:pPr>
        <w:pStyle w:val="Nadpis3"/>
        <w:spacing w:after="240" w:line="300" w:lineRule="auto"/>
        <w:ind w:left="720"/>
        <w:rPr>
          <w:b/>
          <w:color w:val="3C8A2E" w:themeColor="accent5"/>
          <w:sz w:val="24"/>
          <w:szCs w:val="24"/>
          <w:lang w:val="sk-SK"/>
        </w:rPr>
      </w:pPr>
      <w:bookmarkStart w:id="181" w:name="_Toc410400245"/>
      <w:bookmarkStart w:id="182" w:name="_Toc417132493"/>
      <w:bookmarkStart w:id="183" w:name="_Toc417648890"/>
      <w:bookmarkStart w:id="184" w:name="_Toc440354982"/>
      <w:bookmarkStart w:id="185" w:name="_Toc440375313"/>
      <w:bookmarkStart w:id="186" w:name="_Toc458432901"/>
      <w:bookmarkStart w:id="187" w:name="_Toc334086"/>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181"/>
      <w:bookmarkEnd w:id="182"/>
      <w:bookmarkEnd w:id="183"/>
      <w:bookmarkEnd w:id="184"/>
      <w:bookmarkEnd w:id="185"/>
      <w:bookmarkEnd w:id="186"/>
      <w:bookmarkEnd w:id="187"/>
    </w:p>
    <w:p w14:paraId="11485D4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202E24BD" w14:textId="77777777"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25441AE3"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40C84118" w14:textId="77777777"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Aktivity spolufinancované krížovým financovaním musia byť v súlade so štátnou pomocou/pomocou de minimis, pretože štátna pomoc/pomoc de minimis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5D760C42" w14:textId="77777777"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14645C">
        <w:rPr>
          <w:rFonts w:ascii="Arial" w:hAnsi="Arial" w:cs="Arial"/>
          <w:sz w:val="19"/>
          <w:szCs w:val="19"/>
          <w:lang w:val="sk-SK"/>
        </w:rPr>
        <w:t>.</w:t>
      </w:r>
    </w:p>
    <w:p w14:paraId="14C13850" w14:textId="77777777" w:rsidR="00F344DC" w:rsidRPr="0014645C" w:rsidRDefault="00F344DC" w:rsidP="007F7349">
      <w:pPr>
        <w:pStyle w:val="Nadpis2"/>
        <w:spacing w:line="288" w:lineRule="auto"/>
        <w:rPr>
          <w:b/>
          <w:lang w:val="sk-SK"/>
        </w:rPr>
      </w:pPr>
      <w:bookmarkStart w:id="188" w:name="_Toc410400250"/>
      <w:bookmarkStart w:id="189" w:name="_Toc417132494"/>
      <w:bookmarkStart w:id="190" w:name="_Toc417648891"/>
      <w:bookmarkStart w:id="191" w:name="_Toc440354983"/>
      <w:bookmarkStart w:id="192" w:name="_Toc440375314"/>
      <w:bookmarkStart w:id="193" w:name="_Toc458432902"/>
    </w:p>
    <w:p w14:paraId="539A23F6" w14:textId="77777777" w:rsidR="00F3344B" w:rsidRPr="0014645C" w:rsidRDefault="001F1018" w:rsidP="0008366A">
      <w:pPr>
        <w:pStyle w:val="Nadpis2"/>
        <w:spacing w:before="240" w:after="160" w:line="480" w:lineRule="auto"/>
        <w:rPr>
          <w:b/>
          <w:lang w:val="sk-SK"/>
        </w:rPr>
      </w:pPr>
      <w:bookmarkStart w:id="194" w:name="_Toc334087"/>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188"/>
      <w:bookmarkEnd w:id="189"/>
      <w:bookmarkEnd w:id="190"/>
      <w:bookmarkEnd w:id="191"/>
      <w:bookmarkEnd w:id="192"/>
      <w:bookmarkEnd w:id="193"/>
      <w:bookmarkEnd w:id="194"/>
    </w:p>
    <w:p w14:paraId="5B627878" w14:textId="77777777"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r w:rsidR="003718E4" w:rsidRPr="0014645C">
        <w:rPr>
          <w:rFonts w:ascii="Arial" w:hAnsi="Arial" w:cs="Arial"/>
          <w:sz w:val="19"/>
          <w:szCs w:val="19"/>
          <w:lang w:val="sk-SK"/>
        </w:rPr>
        <w:t>Ž</w:t>
      </w:r>
      <w:r w:rsidRPr="0014645C">
        <w:rPr>
          <w:rFonts w:ascii="Arial" w:hAnsi="Arial" w:cs="Arial"/>
          <w:sz w:val="19"/>
          <w:szCs w:val="19"/>
          <w:lang w:val="sk-SK"/>
        </w:rPr>
        <w:t xml:space="preserve">oNFP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r w:rsidR="007F5404" w:rsidRPr="0014645C">
        <w:rPr>
          <w:rFonts w:ascii="Arial" w:hAnsi="Arial" w:cs="Arial"/>
          <w:sz w:val="19"/>
          <w:szCs w:val="19"/>
          <w:lang w:val="sk-SK"/>
        </w:rPr>
        <w:t>Ž</w:t>
      </w:r>
      <w:r w:rsidRPr="0014645C">
        <w:rPr>
          <w:rFonts w:ascii="Arial" w:hAnsi="Arial" w:cs="Arial"/>
          <w:sz w:val="19"/>
          <w:szCs w:val="19"/>
          <w:lang w:val="sk-SK"/>
        </w:rPr>
        <w:t>oNFP</w:t>
      </w:r>
      <w:r w:rsidR="00F43C63" w:rsidRPr="0014645C">
        <w:rPr>
          <w:rStyle w:val="Odkaznapoznmkupodiarou"/>
          <w:rFonts w:cs="Arial"/>
          <w:szCs w:val="19"/>
          <w:lang w:val="sk-SK"/>
        </w:rPr>
        <w:footnoteReference w:id="17"/>
      </w:r>
      <w:r w:rsidRPr="0014645C">
        <w:rPr>
          <w:rFonts w:ascii="Arial" w:hAnsi="Arial" w:cs="Arial"/>
          <w:sz w:val="19"/>
          <w:szCs w:val="19"/>
          <w:lang w:val="sk-SK"/>
        </w:rPr>
        <w:t xml:space="preserve">. </w:t>
      </w:r>
    </w:p>
    <w:p w14:paraId="6BB48735" w14:textId="77777777"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ŽoNFP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07B3E083" w14:textId="77777777"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AB8B691" w14:textId="77777777" w:rsidR="003464C7" w:rsidRPr="0014645C" w:rsidRDefault="001F1018" w:rsidP="0008366A">
      <w:pPr>
        <w:pStyle w:val="Nadpis2"/>
        <w:spacing w:before="240" w:after="160" w:line="480" w:lineRule="auto"/>
        <w:rPr>
          <w:b/>
          <w:lang w:val="sk-SK"/>
        </w:rPr>
      </w:pPr>
      <w:bookmarkStart w:id="195" w:name="_Toc410400251"/>
      <w:bookmarkStart w:id="196" w:name="_Toc417132495"/>
      <w:bookmarkStart w:id="197" w:name="_Toc417648892"/>
      <w:bookmarkStart w:id="198" w:name="_Toc440354984"/>
      <w:bookmarkStart w:id="199" w:name="_Toc440375315"/>
      <w:bookmarkStart w:id="200" w:name="_Toc458432903"/>
      <w:bookmarkStart w:id="201" w:name="_Toc334088"/>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195"/>
      <w:bookmarkEnd w:id="196"/>
      <w:bookmarkEnd w:id="197"/>
      <w:bookmarkEnd w:id="198"/>
      <w:bookmarkEnd w:id="199"/>
      <w:bookmarkEnd w:id="200"/>
      <w:bookmarkEnd w:id="201"/>
    </w:p>
    <w:p w14:paraId="3B409C43" w14:textId="77777777"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ŽoNFP</w:t>
      </w:r>
      <w:r w:rsidR="00362FF6" w:rsidRPr="0014645C">
        <w:rPr>
          <w:rFonts w:ascii="Arial" w:hAnsi="Arial" w:cs="Arial"/>
          <w:sz w:val="19"/>
          <w:szCs w:val="19"/>
          <w:lang w:val="sk-SK"/>
        </w:rPr>
        <w:t xml:space="preserve"> v súlade s podmienkami OP EVS a platnou legislatívou EÚ a SR.</w:t>
      </w:r>
    </w:p>
    <w:p w14:paraId="38B78A09" w14:textId="77777777"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miesta realizácie projektu je žiadateľom deklarovaná údajmi poskytnutými v rámci formuláru ŽoNFP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743750FC" w14:textId="77777777" w:rsidR="00551D65" w:rsidRPr="0014645C" w:rsidRDefault="00551D65" w:rsidP="0008366A">
      <w:pPr>
        <w:pStyle w:val="Nadpis2"/>
        <w:spacing w:before="240" w:after="160" w:line="480" w:lineRule="auto"/>
        <w:rPr>
          <w:b/>
          <w:lang w:val="sk-SK"/>
        </w:rPr>
      </w:pPr>
      <w:bookmarkStart w:id="202" w:name="_Toc334089"/>
      <w:bookmarkStart w:id="203" w:name="_Toc417648893"/>
      <w:bookmarkStart w:id="204" w:name="_Toc440354985"/>
      <w:bookmarkStart w:id="205" w:name="_Toc440375316"/>
      <w:bookmarkStart w:id="206" w:name="_Toc458432904"/>
      <w:bookmarkStart w:id="207" w:name="_Toc410400252"/>
      <w:bookmarkStart w:id="208" w:name="_Toc417132496"/>
      <w:r w:rsidRPr="0014645C">
        <w:rPr>
          <w:b/>
          <w:lang w:val="sk-SK"/>
        </w:rPr>
        <w:t>2.7</w:t>
      </w:r>
      <w:r w:rsidRPr="0014645C">
        <w:rPr>
          <w:b/>
          <w:lang w:val="sk-SK"/>
        </w:rPr>
        <w:tab/>
        <w:t>Kritériá pre výber projektov</w:t>
      </w:r>
      <w:bookmarkEnd w:id="202"/>
    </w:p>
    <w:p w14:paraId="092ACBF6" w14:textId="77777777" w:rsidR="00E40E44" w:rsidRPr="0014645C" w:rsidRDefault="00E40E44" w:rsidP="008564C5">
      <w:pPr>
        <w:jc w:val="both"/>
        <w:rPr>
          <w:rFonts w:ascii="Arial" w:hAnsi="Arial" w:cs="Arial"/>
          <w:sz w:val="19"/>
          <w:szCs w:val="19"/>
          <w:lang w:val="sk-SK"/>
        </w:rPr>
      </w:pPr>
      <w:bookmarkStart w:id="209" w:name="_Toc440354986"/>
      <w:bookmarkStart w:id="210" w:name="_Toc440375317"/>
      <w:bookmarkEnd w:id="203"/>
      <w:bookmarkEnd w:id="204"/>
      <w:bookmarkEnd w:id="205"/>
      <w:bookmarkEnd w:id="206"/>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20" w:history="1">
        <w:r w:rsidR="00F237B9" w:rsidRPr="0014645C">
          <w:rPr>
            <w:rStyle w:val="Hypertextovprepojenie"/>
            <w:rFonts w:eastAsia="Times New Roman" w:cs="Arial"/>
            <w:szCs w:val="19"/>
            <w:lang w:val="sk-SK" w:eastAsia="sk-SK"/>
          </w:rPr>
          <w:t>http://www.minv.sk/?monitorovanie-a-hodnotenie</w:t>
        </w:r>
      </w:hyperlink>
      <w:r w:rsidR="00586DBE">
        <w:rPr>
          <w:rStyle w:val="Hypertextovprepojenie"/>
          <w:rFonts w:eastAsia="Times New Roman" w:cs="Arial"/>
          <w:szCs w:val="19"/>
          <w:lang w:val="sk-SK" w:eastAsia="sk-SK"/>
        </w:rPr>
        <w:t xml:space="preserve">, resp. </w:t>
      </w:r>
      <w:r w:rsidR="00586DBE" w:rsidRPr="00586DBE">
        <w:rPr>
          <w:rStyle w:val="Hypertextovprepojenie"/>
          <w:rFonts w:eastAsia="Times New Roman" w:cs="Arial"/>
          <w:szCs w:val="19"/>
          <w:lang w:val="sk-SK" w:eastAsia="sk-SK"/>
        </w:rPr>
        <w:t>http://www.reformuj.sk/monitorovanie/hodnotenie/</w:t>
      </w:r>
      <w:r w:rsidRPr="0014645C">
        <w:rPr>
          <w:rFonts w:ascii="Arial" w:hAnsi="Arial" w:cs="Arial"/>
          <w:sz w:val="19"/>
          <w:szCs w:val="19"/>
          <w:lang w:val="sk-SK"/>
        </w:rPr>
        <w:t>.</w:t>
      </w:r>
      <w:bookmarkEnd w:id="209"/>
      <w:bookmarkEnd w:id="210"/>
    </w:p>
    <w:p w14:paraId="49DF4BF2" w14:textId="77777777" w:rsidR="00AA0C4C" w:rsidRPr="0014645C" w:rsidRDefault="001F1018" w:rsidP="008564C5">
      <w:pPr>
        <w:jc w:val="both"/>
        <w:rPr>
          <w:b/>
          <w:lang w:val="sk-SK"/>
        </w:rPr>
      </w:pPr>
      <w:bookmarkStart w:id="211" w:name="_Toc440354987"/>
      <w:bookmarkStart w:id="212" w:name="_Toc440375318"/>
      <w:bookmarkStart w:id="213" w:name="_Toc458432905"/>
      <w:bookmarkStart w:id="214" w:name="_Toc334090"/>
      <w:del w:id="215" w:author="Milan Matovič" w:date="2020-06-26T14:08:00Z">
        <w:r w:rsidRPr="0014645C" w:rsidDel="008564C5">
          <w:rPr>
            <w:b/>
            <w:lang w:val="sk-SK"/>
          </w:rPr>
          <w:delText>2.8</w:delText>
        </w:r>
        <w:r w:rsidR="007708E2" w:rsidRPr="0014645C" w:rsidDel="008564C5">
          <w:rPr>
            <w:b/>
            <w:lang w:val="sk-SK"/>
          </w:rPr>
          <w:tab/>
        </w:r>
        <w:r w:rsidR="00E40E44" w:rsidRPr="0014645C" w:rsidDel="008564C5">
          <w:rPr>
            <w:b/>
            <w:lang w:val="sk-SK"/>
          </w:rPr>
          <w:delText>Spôsob financovania projektu</w:delText>
        </w:r>
      </w:del>
      <w:bookmarkEnd w:id="211"/>
      <w:bookmarkEnd w:id="212"/>
      <w:bookmarkEnd w:id="213"/>
      <w:bookmarkEnd w:id="214"/>
    </w:p>
    <w:p w14:paraId="167169D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17F73328" w14:textId="77777777"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Predfinancovanie</w:t>
      </w:r>
      <w:r w:rsidRPr="0014645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01724047" w14:textId="77777777"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1718A6DB" w14:textId="77777777"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lang w:val="sk-SK"/>
        </w:rPr>
        <w:t xml:space="preserve">aktivít </w:t>
      </w:r>
      <w:r w:rsidRPr="0014645C">
        <w:rPr>
          <w:rFonts w:ascii="Arial" w:hAnsi="Arial" w:cs="Arial"/>
          <w:sz w:val="19"/>
          <w:szCs w:val="19"/>
          <w:lang w:val="sk-SK"/>
        </w:rPr>
        <w:t>projektu, resp. na základe zúčtovania poskytnutej zálohovej platby.</w:t>
      </w:r>
    </w:p>
    <w:p w14:paraId="27C5E8D7" w14:textId="77777777"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r w:rsidR="009739DC">
        <w:rPr>
          <w:rFonts w:ascii="Arial" w:hAnsi="Arial" w:cs="Arial"/>
          <w:sz w:val="19"/>
          <w:szCs w:val="19"/>
          <w:lang w:val="sk-SK"/>
        </w:rPr>
        <w:t>dvoch</w:t>
      </w:r>
      <w:r w:rsidR="009739DC" w:rsidRPr="0014645C">
        <w:rPr>
          <w:rFonts w:ascii="Arial" w:hAnsi="Arial" w:cs="Arial"/>
          <w:sz w:val="19"/>
          <w:szCs w:val="19"/>
          <w:lang w:val="sk-SK"/>
        </w:rPr>
        <w:t xml:space="preserve"> </w:t>
      </w:r>
      <w:r w:rsidRPr="0014645C">
        <w:rPr>
          <w:rFonts w:ascii="Arial" w:hAnsi="Arial" w:cs="Arial"/>
          <w:sz w:val="19"/>
          <w:szCs w:val="19"/>
          <w:lang w:val="sk-SK"/>
        </w:rPr>
        <w:t>etapách – etape poskytnutia zálohovej platby</w:t>
      </w:r>
      <w:r w:rsidR="009739DC">
        <w:rPr>
          <w:rFonts w:ascii="Arial" w:hAnsi="Arial" w:cs="Arial"/>
          <w:sz w:val="19"/>
          <w:szCs w:val="19"/>
          <w:lang w:val="sk-SK"/>
        </w:rPr>
        <w:t xml:space="preserve"> a</w:t>
      </w:r>
      <w:r w:rsidRPr="0014645C">
        <w:rPr>
          <w:rFonts w:ascii="Arial" w:hAnsi="Arial" w:cs="Arial"/>
          <w:sz w:val="19"/>
          <w:szCs w:val="19"/>
          <w:lang w:val="sk-SK"/>
        </w:rPr>
        <w:t xml:space="preserve"> etape zúčtovania poskytnutej zálohovej platby.</w:t>
      </w:r>
    </w:p>
    <w:p w14:paraId="6E8257C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ŽoNFP. </w:t>
      </w:r>
    </w:p>
    <w:p w14:paraId="196F7E46" w14:textId="77777777" w:rsidR="0087029A" w:rsidRPr="0014645C" w:rsidRDefault="0087029A" w:rsidP="00313210">
      <w:pPr>
        <w:pStyle w:val="Nadpis2"/>
        <w:numPr>
          <w:ilvl w:val="1"/>
          <w:numId w:val="43"/>
        </w:numPr>
        <w:spacing w:before="240" w:after="160" w:line="480" w:lineRule="auto"/>
        <w:ind w:left="709" w:hanging="709"/>
        <w:rPr>
          <w:b/>
          <w:lang w:val="sk-SK"/>
        </w:rPr>
      </w:pPr>
      <w:bookmarkStart w:id="216" w:name="_Toc418001232"/>
      <w:bookmarkStart w:id="217" w:name="_Toc418003057"/>
      <w:bookmarkStart w:id="218" w:name="_Toc417648895"/>
      <w:bookmarkStart w:id="219" w:name="_Toc440354988"/>
      <w:bookmarkStart w:id="220" w:name="_Toc440375319"/>
      <w:bookmarkStart w:id="221" w:name="_Toc458432906"/>
      <w:bookmarkStart w:id="222" w:name="_Toc334091"/>
      <w:bookmarkEnd w:id="216"/>
      <w:bookmarkEnd w:id="217"/>
      <w:r w:rsidRPr="0014645C">
        <w:rPr>
          <w:b/>
          <w:lang w:val="sk-SK"/>
        </w:rPr>
        <w:t>Splnenie podmienok ustanovených v osobitných predpisov</w:t>
      </w:r>
      <w:bookmarkEnd w:id="218"/>
      <w:bookmarkEnd w:id="219"/>
      <w:bookmarkEnd w:id="220"/>
      <w:bookmarkEnd w:id="221"/>
      <w:bookmarkEnd w:id="222"/>
    </w:p>
    <w:p w14:paraId="654C0C09" w14:textId="77777777" w:rsidR="00FA7A4F" w:rsidRPr="0014645C" w:rsidRDefault="00FA7A4F" w:rsidP="0008366A">
      <w:pPr>
        <w:pStyle w:val="Nadpis3"/>
        <w:spacing w:line="360" w:lineRule="auto"/>
        <w:ind w:left="720"/>
        <w:jc w:val="both"/>
        <w:rPr>
          <w:b/>
          <w:color w:val="3C8A2E" w:themeColor="accent5"/>
          <w:sz w:val="24"/>
          <w:szCs w:val="24"/>
          <w:lang w:val="sk-SK"/>
        </w:rPr>
      </w:pPr>
      <w:bookmarkStart w:id="223" w:name="_Toc334092"/>
      <w:bookmarkStart w:id="224" w:name="_Toc417648896"/>
      <w:bookmarkStart w:id="225" w:name="_Toc440354989"/>
      <w:bookmarkStart w:id="226" w:name="_Toc440375320"/>
      <w:bookmarkStart w:id="227" w:name="_Toc458432907"/>
      <w:r w:rsidRPr="0014645C">
        <w:rPr>
          <w:b/>
          <w:color w:val="3C8A2E" w:themeColor="accent5"/>
          <w:sz w:val="24"/>
          <w:szCs w:val="24"/>
          <w:lang w:val="sk-SK"/>
        </w:rPr>
        <w:t>2.9.1 Podmienky týkajúce sa štátnej pomoci a vyplývajúce zo schém štátnej pomoci/pomoc de minimis</w:t>
      </w:r>
      <w:bookmarkEnd w:id="223"/>
    </w:p>
    <w:bookmarkEnd w:id="224"/>
    <w:bookmarkEnd w:id="225"/>
    <w:bookmarkEnd w:id="226"/>
    <w:bookmarkEnd w:id="227"/>
    <w:p w14:paraId="31768F7C" w14:textId="77777777" w:rsidR="00201868" w:rsidRPr="0014645C" w:rsidRDefault="00201868" w:rsidP="00591CAF">
      <w:pPr>
        <w:spacing w:line="288" w:lineRule="auto"/>
        <w:jc w:val="both"/>
        <w:rPr>
          <w:rFonts w:ascii="Arial" w:hAnsi="Arial" w:cs="Arial"/>
          <w:sz w:val="19"/>
          <w:szCs w:val="19"/>
          <w:lang w:val="sk-SK"/>
        </w:rPr>
      </w:pPr>
    </w:p>
    <w:p w14:paraId="2C6B5633" w14:textId="77777777"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minimis,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2CD6A750" w14:textId="77777777" w:rsidR="00DF4891" w:rsidRPr="0014645C" w:rsidRDefault="001F1018" w:rsidP="00CD234F">
      <w:pPr>
        <w:pStyle w:val="Nadpis3"/>
        <w:spacing w:line="360" w:lineRule="auto"/>
        <w:ind w:left="720"/>
        <w:jc w:val="both"/>
        <w:rPr>
          <w:b/>
          <w:color w:val="3C8A2E" w:themeColor="accent5"/>
          <w:sz w:val="24"/>
          <w:szCs w:val="24"/>
          <w:lang w:val="sk-SK"/>
        </w:rPr>
      </w:pPr>
      <w:bookmarkStart w:id="228" w:name="_Toc417648897"/>
      <w:bookmarkStart w:id="229" w:name="_Toc440354990"/>
      <w:bookmarkStart w:id="230" w:name="_Toc440375321"/>
      <w:bookmarkStart w:id="231" w:name="_Toc458432908"/>
      <w:bookmarkStart w:id="232" w:name="_Toc334093"/>
      <w:r w:rsidRPr="0014645C">
        <w:rPr>
          <w:b/>
          <w:color w:val="3C8A2E" w:themeColor="accent5"/>
          <w:sz w:val="24"/>
          <w:szCs w:val="24"/>
          <w:lang w:val="sk-SK"/>
        </w:rPr>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228"/>
      <w:bookmarkEnd w:id="229"/>
      <w:bookmarkEnd w:id="230"/>
      <w:bookmarkEnd w:id="231"/>
      <w:bookmarkEnd w:id="232"/>
      <w:r w:rsidR="00AF26C3" w:rsidRPr="0014645C">
        <w:rPr>
          <w:b/>
          <w:color w:val="3C8A2E" w:themeColor="accent5"/>
          <w:sz w:val="24"/>
          <w:szCs w:val="24"/>
          <w:lang w:val="sk-SK"/>
        </w:rPr>
        <w:t xml:space="preserve"> </w:t>
      </w:r>
    </w:p>
    <w:p w14:paraId="41DD7829" w14:textId="77777777"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68579D66" w14:textId="77777777" w:rsidR="00FA7A4F" w:rsidRPr="0014645C" w:rsidRDefault="00FA7A4F" w:rsidP="00201868">
      <w:pPr>
        <w:pStyle w:val="Nadpis3"/>
        <w:spacing w:line="360" w:lineRule="auto"/>
        <w:ind w:left="720"/>
        <w:jc w:val="both"/>
        <w:rPr>
          <w:b/>
          <w:color w:val="3C8A2E" w:themeColor="accent5"/>
          <w:sz w:val="24"/>
          <w:szCs w:val="24"/>
          <w:lang w:val="sk-SK"/>
        </w:rPr>
      </w:pPr>
      <w:bookmarkStart w:id="233" w:name="_Toc334094"/>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233"/>
    </w:p>
    <w:p w14:paraId="043E5076" w14:textId="77777777" w:rsidR="00201868" w:rsidRPr="0014645C" w:rsidRDefault="00201868" w:rsidP="00591CAF">
      <w:pPr>
        <w:spacing w:line="288" w:lineRule="auto"/>
        <w:jc w:val="both"/>
        <w:rPr>
          <w:rFonts w:ascii="Arial" w:hAnsi="Arial" w:cs="Arial"/>
          <w:sz w:val="19"/>
          <w:szCs w:val="19"/>
          <w:lang w:val="sk-SK"/>
        </w:rPr>
      </w:pPr>
    </w:p>
    <w:p w14:paraId="65A182C0" w14:textId="77777777"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234" w:name="_Toc418001237"/>
      <w:bookmarkStart w:id="235" w:name="_Toc418003062"/>
      <w:bookmarkStart w:id="236" w:name="_Toc334095"/>
      <w:bookmarkStart w:id="237" w:name="_Toc417648901"/>
      <w:bookmarkStart w:id="238" w:name="_Toc440354992"/>
      <w:bookmarkStart w:id="239" w:name="_Toc440375323"/>
      <w:bookmarkStart w:id="240" w:name="_Toc458432910"/>
      <w:bookmarkEnd w:id="234"/>
      <w:bookmarkEnd w:id="235"/>
      <w:r w:rsidRPr="0014645C">
        <w:rPr>
          <w:rFonts w:ascii="Arial" w:eastAsiaTheme="minorEastAsia" w:hAnsi="Arial" w:cs="Arial"/>
          <w:color w:val="auto"/>
          <w:sz w:val="19"/>
          <w:szCs w:val="19"/>
          <w:lang w:val="sk-SK"/>
        </w:rPr>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bookmarkEnd w:id="236"/>
    </w:p>
    <w:p w14:paraId="0021EF53" w14:textId="77777777" w:rsidR="00957A75" w:rsidRPr="0014645C" w:rsidRDefault="001F1018" w:rsidP="00A72183">
      <w:pPr>
        <w:pStyle w:val="Nadpis2"/>
        <w:spacing w:line="480" w:lineRule="auto"/>
        <w:rPr>
          <w:lang w:val="sk-SK"/>
        </w:rPr>
      </w:pPr>
      <w:bookmarkStart w:id="241" w:name="_Toc334096"/>
      <w:r w:rsidRPr="0014645C">
        <w:rPr>
          <w:b/>
          <w:szCs w:val="24"/>
          <w:lang w:val="sk-SK"/>
        </w:rPr>
        <w:t>2.10</w:t>
      </w:r>
      <w:r w:rsidR="00400B1E" w:rsidRPr="0014645C">
        <w:rPr>
          <w:b/>
          <w:szCs w:val="24"/>
          <w:lang w:val="sk-SK"/>
        </w:rPr>
        <w:tab/>
      </w:r>
      <w:r w:rsidR="00D41F31" w:rsidRPr="0014645C">
        <w:rPr>
          <w:b/>
          <w:szCs w:val="24"/>
          <w:lang w:val="sk-SK"/>
        </w:rPr>
        <w:t>Ďalšie podmienky poskytnutia príspevku</w:t>
      </w:r>
      <w:bookmarkEnd w:id="241"/>
      <w:r w:rsidR="00D41F31" w:rsidRPr="0014645C">
        <w:rPr>
          <w:b/>
          <w:szCs w:val="24"/>
          <w:lang w:val="sk-SK"/>
        </w:rPr>
        <w:t xml:space="preserve"> </w:t>
      </w:r>
      <w:bookmarkStart w:id="242" w:name="_Toc417645451"/>
      <w:bookmarkStart w:id="243" w:name="_Toc417648902"/>
      <w:bookmarkStart w:id="244" w:name="_Toc417649174"/>
      <w:bookmarkStart w:id="245" w:name="_Toc417649565"/>
      <w:bookmarkStart w:id="246" w:name="_Toc417650272"/>
      <w:bookmarkStart w:id="247" w:name="_Toc418001239"/>
      <w:bookmarkStart w:id="248" w:name="_Toc418003064"/>
      <w:bookmarkStart w:id="249" w:name="_Toc440354993"/>
      <w:bookmarkStart w:id="250" w:name="_Toc440355289"/>
      <w:bookmarkStart w:id="251" w:name="_Toc440374932"/>
      <w:bookmarkStart w:id="252" w:name="_Toc440375324"/>
      <w:bookmarkStart w:id="253" w:name="_Toc440375744"/>
      <w:bookmarkStart w:id="254" w:name="_Toc440634416"/>
      <w:bookmarkStart w:id="255" w:name="_Toc458428905"/>
      <w:bookmarkStart w:id="256" w:name="_Toc458432268"/>
      <w:bookmarkStart w:id="257" w:name="_Toc458432815"/>
      <w:bookmarkStart w:id="258" w:name="_Toc458432911"/>
      <w:bookmarkStart w:id="259" w:name="_Toc458514599"/>
      <w:bookmarkStart w:id="260" w:name="_Toc458515663"/>
      <w:bookmarkStart w:id="261" w:name="_Toc417645452"/>
      <w:bookmarkStart w:id="262" w:name="_Toc417648903"/>
      <w:bookmarkStart w:id="263" w:name="_Toc417649175"/>
      <w:bookmarkStart w:id="264" w:name="_Toc417649566"/>
      <w:bookmarkStart w:id="265" w:name="_Toc417650273"/>
      <w:bookmarkStart w:id="266" w:name="_Toc418001240"/>
      <w:bookmarkStart w:id="267" w:name="_Toc418003065"/>
      <w:bookmarkStart w:id="268" w:name="_Toc440354994"/>
      <w:bookmarkStart w:id="269" w:name="_Toc440355290"/>
      <w:bookmarkStart w:id="270" w:name="_Toc440374933"/>
      <w:bookmarkStart w:id="271" w:name="_Toc440375325"/>
      <w:bookmarkStart w:id="272" w:name="_Toc440375745"/>
      <w:bookmarkStart w:id="273" w:name="_Toc440634417"/>
      <w:bookmarkStart w:id="274" w:name="_Toc458428906"/>
      <w:bookmarkStart w:id="275" w:name="_Toc458432269"/>
      <w:bookmarkStart w:id="276" w:name="_Toc458432816"/>
      <w:bookmarkStart w:id="277" w:name="_Toc458432912"/>
      <w:bookmarkStart w:id="278" w:name="_Toc458514600"/>
      <w:bookmarkStart w:id="279" w:name="_Toc458515664"/>
      <w:bookmarkStart w:id="280" w:name="_Toc417645453"/>
      <w:bookmarkStart w:id="281" w:name="_Toc417648904"/>
      <w:bookmarkStart w:id="282" w:name="_Toc417649176"/>
      <w:bookmarkStart w:id="283" w:name="_Toc417649567"/>
      <w:bookmarkStart w:id="284" w:name="_Toc417650274"/>
      <w:bookmarkStart w:id="285" w:name="_Toc418001241"/>
      <w:bookmarkStart w:id="286" w:name="_Toc418003066"/>
      <w:bookmarkStart w:id="287" w:name="_Toc440354995"/>
      <w:bookmarkStart w:id="288" w:name="_Toc440355291"/>
      <w:bookmarkStart w:id="289" w:name="_Toc440374934"/>
      <w:bookmarkStart w:id="290" w:name="_Toc440375326"/>
      <w:bookmarkStart w:id="291" w:name="_Toc440375746"/>
      <w:bookmarkStart w:id="292" w:name="_Toc440634418"/>
      <w:bookmarkStart w:id="293" w:name="_Toc458428907"/>
      <w:bookmarkStart w:id="294" w:name="_Toc458432270"/>
      <w:bookmarkStart w:id="295" w:name="_Toc458432817"/>
      <w:bookmarkStart w:id="296" w:name="_Toc458432913"/>
      <w:bookmarkStart w:id="297" w:name="_Toc458514601"/>
      <w:bookmarkStart w:id="298" w:name="_Toc458515665"/>
      <w:bookmarkStart w:id="299" w:name="_Toc417645454"/>
      <w:bookmarkStart w:id="300" w:name="_Toc417648905"/>
      <w:bookmarkStart w:id="301" w:name="_Toc417649177"/>
      <w:bookmarkStart w:id="302" w:name="_Toc417649568"/>
      <w:bookmarkStart w:id="303" w:name="_Toc417650275"/>
      <w:bookmarkStart w:id="304" w:name="_Toc418001242"/>
      <w:bookmarkStart w:id="305" w:name="_Toc418003067"/>
      <w:bookmarkStart w:id="306" w:name="_Toc440354996"/>
      <w:bookmarkStart w:id="307" w:name="_Toc440355292"/>
      <w:bookmarkStart w:id="308" w:name="_Toc440374935"/>
      <w:bookmarkStart w:id="309" w:name="_Toc440375327"/>
      <w:bookmarkStart w:id="310" w:name="_Toc440375747"/>
      <w:bookmarkStart w:id="311" w:name="_Toc440634419"/>
      <w:bookmarkStart w:id="312" w:name="_Toc458428908"/>
      <w:bookmarkStart w:id="313" w:name="_Toc458432271"/>
      <w:bookmarkStart w:id="314" w:name="_Toc458432818"/>
      <w:bookmarkStart w:id="315" w:name="_Toc458432914"/>
      <w:bookmarkStart w:id="316" w:name="_Toc458514602"/>
      <w:bookmarkStart w:id="317" w:name="_Toc458515666"/>
      <w:bookmarkStart w:id="318" w:name="_Toc417645455"/>
      <w:bookmarkStart w:id="319" w:name="_Toc417648906"/>
      <w:bookmarkStart w:id="320" w:name="_Toc417649178"/>
      <w:bookmarkStart w:id="321" w:name="_Toc417649569"/>
      <w:bookmarkStart w:id="322" w:name="_Toc417650276"/>
      <w:bookmarkStart w:id="323" w:name="_Toc418001243"/>
      <w:bookmarkStart w:id="324" w:name="_Toc418003068"/>
      <w:bookmarkStart w:id="325" w:name="_Toc440354997"/>
      <w:bookmarkStart w:id="326" w:name="_Toc440355293"/>
      <w:bookmarkStart w:id="327" w:name="_Toc440374936"/>
      <w:bookmarkStart w:id="328" w:name="_Toc440375328"/>
      <w:bookmarkStart w:id="329" w:name="_Toc440375748"/>
      <w:bookmarkStart w:id="330" w:name="_Toc440634420"/>
      <w:bookmarkStart w:id="331" w:name="_Toc458428909"/>
      <w:bookmarkStart w:id="332" w:name="_Toc458432272"/>
      <w:bookmarkStart w:id="333" w:name="_Toc458432819"/>
      <w:bookmarkStart w:id="334" w:name="_Toc458432915"/>
      <w:bookmarkStart w:id="335" w:name="_Toc458514603"/>
      <w:bookmarkStart w:id="336" w:name="_Toc458515667"/>
      <w:bookmarkStart w:id="337" w:name="_Toc417645456"/>
      <w:bookmarkStart w:id="338" w:name="_Toc417648907"/>
      <w:bookmarkStart w:id="339" w:name="_Toc417649179"/>
      <w:bookmarkStart w:id="340" w:name="_Toc417649570"/>
      <w:bookmarkStart w:id="341" w:name="_Toc417650277"/>
      <w:bookmarkStart w:id="342" w:name="_Toc418001244"/>
      <w:bookmarkStart w:id="343" w:name="_Toc418003069"/>
      <w:bookmarkStart w:id="344" w:name="_Toc440354998"/>
      <w:bookmarkStart w:id="345" w:name="_Toc440355294"/>
      <w:bookmarkStart w:id="346" w:name="_Toc440374937"/>
      <w:bookmarkStart w:id="347" w:name="_Toc440375329"/>
      <w:bookmarkStart w:id="348" w:name="_Toc440375749"/>
      <w:bookmarkStart w:id="349" w:name="_Toc440634421"/>
      <w:bookmarkStart w:id="350" w:name="_Toc458428910"/>
      <w:bookmarkStart w:id="351" w:name="_Toc458432273"/>
      <w:bookmarkStart w:id="352" w:name="_Toc458432820"/>
      <w:bookmarkStart w:id="353" w:name="_Toc458432916"/>
      <w:bookmarkStart w:id="354" w:name="_Toc458514604"/>
      <w:bookmarkStart w:id="355" w:name="_Toc458515668"/>
      <w:bookmarkStart w:id="356" w:name="_Toc417645457"/>
      <w:bookmarkStart w:id="357" w:name="_Toc417648908"/>
      <w:bookmarkStart w:id="358" w:name="_Toc417649180"/>
      <w:bookmarkStart w:id="359" w:name="_Toc417649571"/>
      <w:bookmarkStart w:id="360" w:name="_Toc417650278"/>
      <w:bookmarkStart w:id="361" w:name="_Toc418001245"/>
      <w:bookmarkStart w:id="362" w:name="_Toc418003070"/>
      <w:bookmarkStart w:id="363" w:name="_Toc440354999"/>
      <w:bookmarkStart w:id="364" w:name="_Toc440355295"/>
      <w:bookmarkStart w:id="365" w:name="_Toc440374938"/>
      <w:bookmarkStart w:id="366" w:name="_Toc440375330"/>
      <w:bookmarkStart w:id="367" w:name="_Toc440375750"/>
      <w:bookmarkStart w:id="368" w:name="_Toc440634422"/>
      <w:bookmarkStart w:id="369" w:name="_Toc458428911"/>
      <w:bookmarkStart w:id="370" w:name="_Toc458432274"/>
      <w:bookmarkStart w:id="371" w:name="_Toc458432821"/>
      <w:bookmarkStart w:id="372" w:name="_Toc458432917"/>
      <w:bookmarkStart w:id="373" w:name="_Toc458514605"/>
      <w:bookmarkStart w:id="374" w:name="_Toc458515669"/>
      <w:bookmarkStart w:id="375" w:name="_Toc417645458"/>
      <w:bookmarkStart w:id="376" w:name="_Toc417648909"/>
      <w:bookmarkStart w:id="377" w:name="_Toc417649181"/>
      <w:bookmarkStart w:id="378" w:name="_Toc417649572"/>
      <w:bookmarkStart w:id="379" w:name="_Toc417650279"/>
      <w:bookmarkStart w:id="380" w:name="_Toc418001246"/>
      <w:bookmarkStart w:id="381" w:name="_Toc418003071"/>
      <w:bookmarkStart w:id="382" w:name="_Toc440355000"/>
      <w:bookmarkStart w:id="383" w:name="_Toc440355296"/>
      <w:bookmarkStart w:id="384" w:name="_Toc440374939"/>
      <w:bookmarkStart w:id="385" w:name="_Toc440375331"/>
      <w:bookmarkStart w:id="386" w:name="_Toc440375751"/>
      <w:bookmarkStart w:id="387" w:name="_Toc440634423"/>
      <w:bookmarkStart w:id="388" w:name="_Toc458428912"/>
      <w:bookmarkStart w:id="389" w:name="_Toc458432275"/>
      <w:bookmarkStart w:id="390" w:name="_Toc458432822"/>
      <w:bookmarkStart w:id="391" w:name="_Toc458432918"/>
      <w:bookmarkStart w:id="392" w:name="_Toc458514606"/>
      <w:bookmarkStart w:id="393" w:name="_Toc458515670"/>
      <w:bookmarkStart w:id="394" w:name="_Toc417645459"/>
      <w:bookmarkStart w:id="395" w:name="_Toc417648910"/>
      <w:bookmarkStart w:id="396" w:name="_Toc417649182"/>
      <w:bookmarkStart w:id="397" w:name="_Toc417649573"/>
      <w:bookmarkStart w:id="398" w:name="_Toc417650280"/>
      <w:bookmarkStart w:id="399" w:name="_Toc418001247"/>
      <w:bookmarkStart w:id="400" w:name="_Toc418003072"/>
      <w:bookmarkStart w:id="401" w:name="_Toc440355001"/>
      <w:bookmarkStart w:id="402" w:name="_Toc440355297"/>
      <w:bookmarkStart w:id="403" w:name="_Toc440374940"/>
      <w:bookmarkStart w:id="404" w:name="_Toc440375332"/>
      <w:bookmarkStart w:id="405" w:name="_Toc440375752"/>
      <w:bookmarkStart w:id="406" w:name="_Toc440634424"/>
      <w:bookmarkStart w:id="407" w:name="_Toc458428913"/>
      <w:bookmarkStart w:id="408" w:name="_Toc458432276"/>
      <w:bookmarkStart w:id="409" w:name="_Toc458432823"/>
      <w:bookmarkStart w:id="410" w:name="_Toc458432919"/>
      <w:bookmarkStart w:id="411" w:name="_Toc458514607"/>
      <w:bookmarkStart w:id="412" w:name="_Toc458515671"/>
      <w:bookmarkStart w:id="413" w:name="_Toc417645460"/>
      <w:bookmarkStart w:id="414" w:name="_Toc417648911"/>
      <w:bookmarkStart w:id="415" w:name="_Toc417649183"/>
      <w:bookmarkStart w:id="416" w:name="_Toc417649574"/>
      <w:bookmarkStart w:id="417" w:name="_Toc417650281"/>
      <w:bookmarkStart w:id="418" w:name="_Toc418001248"/>
      <w:bookmarkStart w:id="419" w:name="_Toc418003073"/>
      <w:bookmarkStart w:id="420" w:name="_Toc440355002"/>
      <w:bookmarkStart w:id="421" w:name="_Toc440355298"/>
      <w:bookmarkStart w:id="422" w:name="_Toc440374941"/>
      <w:bookmarkStart w:id="423" w:name="_Toc440375333"/>
      <w:bookmarkStart w:id="424" w:name="_Toc440375753"/>
      <w:bookmarkStart w:id="425" w:name="_Toc440634425"/>
      <w:bookmarkStart w:id="426" w:name="_Toc458428914"/>
      <w:bookmarkStart w:id="427" w:name="_Toc458432277"/>
      <w:bookmarkStart w:id="428" w:name="_Toc458432824"/>
      <w:bookmarkStart w:id="429" w:name="_Toc458432920"/>
      <w:bookmarkStart w:id="430" w:name="_Toc458514608"/>
      <w:bookmarkStart w:id="431" w:name="_Toc458515672"/>
      <w:bookmarkEnd w:id="237"/>
      <w:bookmarkEnd w:id="238"/>
      <w:bookmarkEnd w:id="239"/>
      <w:bookmarkEnd w:id="240"/>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14:paraId="30E6E206" w14:textId="7E40221A" w:rsidR="00FA7A4F" w:rsidRPr="0014645C" w:rsidRDefault="00FA7A4F" w:rsidP="00FA7A4F">
      <w:pPr>
        <w:pStyle w:val="Nadpis3"/>
        <w:spacing w:line="480" w:lineRule="auto"/>
        <w:ind w:left="720"/>
        <w:rPr>
          <w:b/>
          <w:color w:val="3C8A2E" w:themeColor="accent5"/>
          <w:sz w:val="24"/>
          <w:szCs w:val="24"/>
          <w:lang w:val="sk-SK"/>
        </w:rPr>
      </w:pPr>
      <w:bookmarkStart w:id="432" w:name="_Toc334097"/>
      <w:bookmarkEnd w:id="207"/>
      <w:bookmarkEnd w:id="208"/>
      <w:r w:rsidRPr="0014645C">
        <w:rPr>
          <w:b/>
          <w:color w:val="3C8A2E" w:themeColor="accent5"/>
          <w:sz w:val="24"/>
          <w:szCs w:val="24"/>
          <w:lang w:val="sk-SK"/>
        </w:rPr>
        <w:t>2.10.1 Časová oprávnenosť realizácie projektu</w:t>
      </w:r>
      <w:bookmarkEnd w:id="432"/>
    </w:p>
    <w:p w14:paraId="2479D3BA"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r w:rsidR="00801DF0" w:rsidRPr="0014645C">
        <w:rPr>
          <w:rFonts w:ascii="Arial" w:hAnsi="Arial" w:cs="Arial"/>
          <w:sz w:val="19"/>
          <w:szCs w:val="19"/>
          <w:lang w:val="sk-SK"/>
        </w:rPr>
        <w:t>Ž</w:t>
      </w:r>
      <w:r w:rsidRPr="0014645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70BC5CBC" w14:textId="77777777"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053E9428"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4CC67FBF" w14:textId="77777777" w:rsidR="005E404C" w:rsidRPr="0014645C" w:rsidRDefault="00FA7A4F" w:rsidP="00CD234F">
      <w:pPr>
        <w:pStyle w:val="Nadpis3"/>
        <w:spacing w:line="480" w:lineRule="auto"/>
        <w:ind w:left="720"/>
        <w:rPr>
          <w:b/>
          <w:color w:val="3C8A2E" w:themeColor="accent5"/>
          <w:sz w:val="24"/>
          <w:szCs w:val="24"/>
          <w:lang w:val="sk-SK"/>
        </w:rPr>
      </w:pPr>
      <w:bookmarkStart w:id="433" w:name="_Toc418001250"/>
      <w:bookmarkStart w:id="434" w:name="_Toc418003075"/>
      <w:bookmarkStart w:id="435" w:name="_Toc334098"/>
      <w:bookmarkEnd w:id="433"/>
      <w:bookmarkEnd w:id="434"/>
      <w:r w:rsidRPr="0014645C">
        <w:rPr>
          <w:b/>
          <w:color w:val="3C8A2E" w:themeColor="accent5"/>
          <w:sz w:val="24"/>
          <w:szCs w:val="24"/>
          <w:lang w:val="sk-SK"/>
        </w:rPr>
        <w:t>2.10.2 Oprávnenosť z hľadiska súladu s HP</w:t>
      </w:r>
      <w:bookmarkEnd w:id="435"/>
    </w:p>
    <w:p w14:paraId="761FAB95" w14:textId="77777777"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výzve. Relevantné pre prípady, ak súlad s HP nie je overovaný po dohode s gestorom HP v rámci odborného hodnotenia ŽoNFP.</w:t>
      </w:r>
    </w:p>
    <w:p w14:paraId="3806743B" w14:textId="77777777" w:rsidR="005E404C" w:rsidRPr="0014645C" w:rsidRDefault="00FA7A4F" w:rsidP="00447A75">
      <w:pPr>
        <w:pStyle w:val="Nadpis3"/>
        <w:spacing w:line="480" w:lineRule="auto"/>
        <w:ind w:left="720"/>
        <w:rPr>
          <w:b/>
          <w:color w:val="3C8A2E" w:themeColor="accent5"/>
          <w:sz w:val="24"/>
          <w:szCs w:val="24"/>
          <w:lang w:val="sk-SK"/>
        </w:rPr>
      </w:pPr>
      <w:bookmarkStart w:id="436" w:name="_Toc418001252"/>
      <w:bookmarkStart w:id="437" w:name="_Toc418003077"/>
      <w:bookmarkStart w:id="438" w:name="_Toc334099"/>
      <w:bookmarkEnd w:id="436"/>
      <w:bookmarkEnd w:id="437"/>
      <w:r w:rsidRPr="0014645C">
        <w:rPr>
          <w:b/>
          <w:color w:val="3C8A2E" w:themeColor="accent5"/>
          <w:sz w:val="24"/>
          <w:szCs w:val="24"/>
          <w:lang w:val="sk-SK"/>
        </w:rPr>
        <w:t>2.10.3 Maximálna a minimálna výška pomoci</w:t>
      </w:r>
      <w:bookmarkEnd w:id="438"/>
    </w:p>
    <w:p w14:paraId="6AA5D412" w14:textId="77777777"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76C5B22B"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19511096"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pomoci de minimis</w:t>
      </w:r>
      <w:r w:rsidR="00FB350D" w:rsidRPr="0014645C">
        <w:rPr>
          <w:rFonts w:cs="Arial"/>
          <w:color w:val="000000"/>
          <w:sz w:val="19"/>
          <w:szCs w:val="19"/>
          <w:lang w:val="sk-SK"/>
        </w:rPr>
        <w:t xml:space="preserve"> v prípade jej identifikovania.</w:t>
      </w:r>
    </w:p>
    <w:p w14:paraId="55F612CC" w14:textId="7777777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439" w:name="_Toc334100"/>
      <w:r w:rsidRPr="0014645C">
        <w:rPr>
          <w:rFonts w:ascii="Arial" w:hAnsi="Arial" w:cs="Arial"/>
          <w:b/>
          <w:color w:val="3C8A2E" w:themeColor="accent5"/>
          <w:sz w:val="24"/>
          <w:szCs w:val="24"/>
          <w:lang w:val="sk-SK"/>
        </w:rPr>
        <w:t>2.10.4 Podmienky poskytnutia príspevku z hľadiska definovania merateľných ukazovateľov projektu</w:t>
      </w:r>
      <w:bookmarkEnd w:id="439"/>
    </w:p>
    <w:p w14:paraId="5C3C00D0" w14:textId="77777777"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04F80A33" w14:textId="77777777"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3AAC09D0"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75014EBF" w14:textId="77777777"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E36DB97"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29930068" w14:textId="77777777"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07835360" w14:textId="77777777"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54224930" w14:textId="77777777"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425EA2EF" w14:textId="77777777"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439D8543" w14:textId="77777777"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0D0E3E66" w14:textId="77777777" w:rsidR="00A1077F" w:rsidRPr="004312B2" w:rsidRDefault="00AF1BD2" w:rsidP="00AF1BD2">
      <w:pPr>
        <w:pStyle w:val="Nadpis3"/>
        <w:spacing w:before="240" w:line="360" w:lineRule="auto"/>
        <w:ind w:left="1224"/>
        <w:rPr>
          <w:lang w:val="sk-SK"/>
        </w:rPr>
      </w:pPr>
      <w:bookmarkStart w:id="440" w:name="_Toc418001255"/>
      <w:bookmarkStart w:id="441" w:name="_Toc418003080"/>
      <w:bookmarkStart w:id="442" w:name="_Toc440355007"/>
      <w:bookmarkStart w:id="443" w:name="_Toc440375338"/>
      <w:bookmarkStart w:id="444" w:name="_Toc458432925"/>
      <w:bookmarkStart w:id="445" w:name="_Toc334101"/>
      <w:bookmarkEnd w:id="440"/>
      <w:bookmarkEnd w:id="441"/>
      <w:r>
        <w:rPr>
          <w:rFonts w:ascii="Arial" w:hAnsi="Arial" w:cs="Arial"/>
          <w:b/>
          <w:color w:val="3C8A2E" w:themeColor="accent5"/>
          <w:sz w:val="24"/>
          <w:szCs w:val="24"/>
          <w:lang w:val="sk-SK"/>
        </w:rPr>
        <w:t xml:space="preserve">2.10.5 </w:t>
      </w:r>
      <w:r w:rsidR="00A1077F">
        <w:rPr>
          <w:rFonts w:ascii="Arial" w:hAnsi="Arial" w:cs="Arial"/>
          <w:b/>
          <w:color w:val="3C8A2E" w:themeColor="accent5"/>
          <w:sz w:val="24"/>
          <w:szCs w:val="24"/>
          <w:lang w:val="sk-SK"/>
        </w:rPr>
        <w:t xml:space="preserve"> </w:t>
      </w:r>
      <w:r w:rsidR="00A1077F" w:rsidRPr="00A1077F">
        <w:rPr>
          <w:rFonts w:ascii="Arial" w:hAnsi="Arial" w:cs="Arial"/>
          <w:b/>
          <w:color w:val="3C8A2E" w:themeColor="accent5"/>
          <w:sz w:val="24"/>
          <w:szCs w:val="24"/>
          <w:lang w:val="sk-SK"/>
        </w:rPr>
        <w:t xml:space="preserve">Oprávnenosť </w:t>
      </w:r>
      <w:r w:rsidR="00A1077F">
        <w:rPr>
          <w:rFonts w:ascii="Arial" w:hAnsi="Arial" w:cs="Arial"/>
          <w:b/>
          <w:color w:val="3C8A2E" w:themeColor="accent5"/>
          <w:sz w:val="24"/>
          <w:szCs w:val="24"/>
          <w:lang w:val="sk-SK"/>
        </w:rPr>
        <w:t>subjektu na spoluprácu</w:t>
      </w:r>
      <w:r w:rsidR="00A1077F" w:rsidRPr="00A1077F">
        <w:rPr>
          <w:rFonts w:ascii="Arial" w:hAnsi="Arial" w:cs="Arial"/>
          <w:b/>
          <w:color w:val="3C8A2E" w:themeColor="accent5"/>
          <w:sz w:val="24"/>
          <w:szCs w:val="24"/>
          <w:lang w:val="sk-SK"/>
        </w:rPr>
        <w:t xml:space="preserve"> </w:t>
      </w:r>
      <w:r w:rsidR="00A1077F" w:rsidRPr="00A1077F">
        <w:rPr>
          <w:rFonts w:ascii="Arial" w:hAnsi="Arial" w:cs="Arial"/>
          <w:b/>
          <w:color w:val="3C8A2E" w:themeColor="accent5"/>
          <w:sz w:val="24"/>
          <w:szCs w:val="24"/>
          <w:lang w:val="sk-SK"/>
        </w:rPr>
        <w:br/>
      </w:r>
    </w:p>
    <w:p w14:paraId="767C8779" w14:textId="77777777" w:rsidR="00A1077F" w:rsidRPr="00A1077F" w:rsidRDefault="00A1077F" w:rsidP="00AF1BD2">
      <w:pPr>
        <w:pStyle w:val="Textkomentra"/>
        <w:jc w:val="both"/>
        <w:rPr>
          <w:rFonts w:ascii="Arial" w:hAnsi="Arial" w:cs="Arial"/>
          <w:color w:val="000000"/>
          <w:sz w:val="19"/>
          <w:szCs w:val="19"/>
          <w:lang w:val="sk-SK"/>
        </w:rPr>
      </w:pPr>
      <w:r w:rsidRPr="00A1077F">
        <w:rPr>
          <w:rFonts w:ascii="Arial" w:hAnsi="Arial" w:cs="Arial"/>
          <w:color w:val="000000"/>
          <w:sz w:val="19"/>
          <w:szCs w:val="19"/>
          <w:lang w:val="sk-SK"/>
        </w:rPr>
        <w:t>Osoba, ktorá vykonáva svoju pôsobnosť v oblasti relevantnej pre konkrétnu výzvu/vyzvanie na základe osobitného právneho predpisu alebo zriaďovateľských a zakladateľských listín a pod., v dôsledku čoho údaje, informácie, ďalšie vstupy a činnosti vyplývajúce a súvisiace s ním vykonávanou pôsobnosťou sú potrebné pre Prijímateľa pre riadnu realizáciu Projektu a dosiahnutie účelu a cieľa Projektu. Podmienka  oprávnenosti spolupracujúceho subjektu môže byť najmä v prípade NP uvedená priamo vo vyzvaní vrátane povinnosti uzavretia vzorového memoranda.</w:t>
      </w:r>
    </w:p>
    <w:p w14:paraId="2266248B" w14:textId="77777777" w:rsidR="005E404C" w:rsidRPr="0014645C" w:rsidRDefault="001F1018"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2.10.</w:t>
      </w:r>
      <w:r w:rsidR="00AF1BD2">
        <w:rPr>
          <w:b/>
          <w:color w:val="3C8A2E" w:themeColor="accent5"/>
          <w:sz w:val="24"/>
          <w:szCs w:val="24"/>
          <w:lang w:val="sk-SK"/>
        </w:rPr>
        <w:t>6</w:t>
      </w:r>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442"/>
      <w:bookmarkEnd w:id="443"/>
      <w:bookmarkEnd w:id="444"/>
      <w:bookmarkEnd w:id="445"/>
    </w:p>
    <w:p w14:paraId="4394BE70" w14:textId="77777777"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3C5AB5A4"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7EF71E14"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6949ECBC"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maximálna intenzita štátnej pomoci sa stanovuje v súlade so schémami štátnej pomoci, resp. príslušnou legislatívou EÚ;</w:t>
      </w:r>
    </w:p>
    <w:p w14:paraId="540BD1B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64796F7C"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1B6DA9D"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7EED8875" w14:textId="77777777"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7998DF05" w14:textId="77777777"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78B0C005" w14:textId="77777777"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r w:rsidRPr="0014645C">
        <w:rPr>
          <w:rFonts w:ascii="Arial" w:hAnsi="Arial"/>
          <w:sz w:val="19"/>
          <w:szCs w:val="19"/>
          <w:lang w:val="sk-SK"/>
        </w:rPr>
        <w:t>minimis, pričom ak intenzita pomoci de minimis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2FC36DBD"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7755B11E"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2D78B45A"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0AAB9C44"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51790B9D" w14:textId="77777777" w:rsidTr="004A613B">
        <w:trPr>
          <w:trHeight w:val="340"/>
        </w:trPr>
        <w:tc>
          <w:tcPr>
            <w:tcW w:w="9212" w:type="dxa"/>
            <w:gridSpan w:val="4"/>
            <w:shd w:val="clear" w:color="auto" w:fill="F2F2F2"/>
            <w:vAlign w:val="center"/>
          </w:tcPr>
          <w:p w14:paraId="74969FB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6663B657" w14:textId="77777777" w:rsidTr="004A613B">
        <w:trPr>
          <w:trHeight w:val="340"/>
        </w:trPr>
        <w:tc>
          <w:tcPr>
            <w:tcW w:w="9212" w:type="dxa"/>
            <w:gridSpan w:val="4"/>
            <w:vAlign w:val="center"/>
          </w:tcPr>
          <w:p w14:paraId="2BBF566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4FDB492B" w14:textId="77777777" w:rsidTr="004A613B">
        <w:trPr>
          <w:trHeight w:val="340"/>
        </w:trPr>
        <w:tc>
          <w:tcPr>
            <w:tcW w:w="2303" w:type="dxa"/>
            <w:vAlign w:val="center"/>
          </w:tcPr>
          <w:p w14:paraId="1A57158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9E1A16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7FFAB41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37DD6EF0" w14:textId="77777777" w:rsidTr="004A613B">
        <w:trPr>
          <w:trHeight w:val="340"/>
        </w:trPr>
        <w:tc>
          <w:tcPr>
            <w:tcW w:w="2303" w:type="dxa"/>
            <w:vAlign w:val="center"/>
          </w:tcPr>
          <w:p w14:paraId="2A92D1A9"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5D820E7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6171F5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6BEE8126" w14:textId="77777777" w:rsidR="00C85E20" w:rsidRPr="0014645C" w:rsidRDefault="00C85E20" w:rsidP="007F7349">
            <w:pPr>
              <w:spacing w:line="288" w:lineRule="auto"/>
              <w:jc w:val="center"/>
              <w:rPr>
                <w:rFonts w:cs="Arial"/>
                <w:b/>
                <w:sz w:val="16"/>
                <w:szCs w:val="16"/>
                <w:lang w:val="sk-SK"/>
              </w:rPr>
            </w:pPr>
          </w:p>
        </w:tc>
      </w:tr>
      <w:tr w:rsidR="00C85E20" w:rsidRPr="0014645C" w14:paraId="7B83CD44" w14:textId="77777777" w:rsidTr="004A613B">
        <w:trPr>
          <w:trHeight w:val="340"/>
        </w:trPr>
        <w:tc>
          <w:tcPr>
            <w:tcW w:w="2303" w:type="dxa"/>
            <w:vAlign w:val="center"/>
          </w:tcPr>
          <w:p w14:paraId="44F5C8D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2426261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6690E9B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60641B9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0A66A03E"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06829FE1" w14:textId="77777777" w:rsidTr="004A613B">
        <w:trPr>
          <w:trHeight w:val="340"/>
        </w:trPr>
        <w:tc>
          <w:tcPr>
            <w:tcW w:w="9212" w:type="dxa"/>
            <w:gridSpan w:val="4"/>
            <w:shd w:val="clear" w:color="auto" w:fill="F2F2F2"/>
            <w:vAlign w:val="center"/>
          </w:tcPr>
          <w:p w14:paraId="1E1E2BC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ostatné subjekty verejnej správy</w:t>
            </w:r>
          </w:p>
        </w:tc>
      </w:tr>
      <w:tr w:rsidR="00C85E20" w:rsidRPr="0014645C" w14:paraId="0D0D76EA" w14:textId="77777777" w:rsidTr="004A613B">
        <w:trPr>
          <w:trHeight w:val="340"/>
        </w:trPr>
        <w:tc>
          <w:tcPr>
            <w:tcW w:w="9212" w:type="dxa"/>
            <w:gridSpan w:val="4"/>
            <w:vAlign w:val="center"/>
          </w:tcPr>
          <w:p w14:paraId="5C3C36C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0EEED43" w14:textId="77777777" w:rsidTr="004A613B">
        <w:trPr>
          <w:trHeight w:val="340"/>
        </w:trPr>
        <w:tc>
          <w:tcPr>
            <w:tcW w:w="2303" w:type="dxa"/>
            <w:vAlign w:val="center"/>
          </w:tcPr>
          <w:p w14:paraId="5897989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4AC5D1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220E12A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07B61719" w14:textId="77777777" w:rsidTr="004A613B">
        <w:trPr>
          <w:trHeight w:val="340"/>
        </w:trPr>
        <w:tc>
          <w:tcPr>
            <w:tcW w:w="2303" w:type="dxa"/>
            <w:vAlign w:val="center"/>
          </w:tcPr>
          <w:p w14:paraId="3910CD3A"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549DF22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4A5F91F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4F6F9BBA" w14:textId="77777777" w:rsidR="00C85E20" w:rsidRPr="0014645C" w:rsidRDefault="00C85E20" w:rsidP="007F7349">
            <w:pPr>
              <w:spacing w:line="288" w:lineRule="auto"/>
              <w:jc w:val="center"/>
              <w:rPr>
                <w:rFonts w:cs="Arial"/>
                <w:b/>
                <w:sz w:val="16"/>
                <w:szCs w:val="16"/>
                <w:lang w:val="sk-SK"/>
              </w:rPr>
            </w:pPr>
          </w:p>
        </w:tc>
      </w:tr>
      <w:tr w:rsidR="00C85E20" w:rsidRPr="0014645C" w14:paraId="6BFE7DC3" w14:textId="77777777" w:rsidTr="004A613B">
        <w:trPr>
          <w:trHeight w:val="340"/>
        </w:trPr>
        <w:tc>
          <w:tcPr>
            <w:tcW w:w="2303" w:type="dxa"/>
            <w:vAlign w:val="center"/>
          </w:tcPr>
          <w:p w14:paraId="6FA0DC7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0936BEE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445D57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561B2F9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D2B98FA"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71AB997B" w14:textId="77777777" w:rsidTr="004A613B">
        <w:trPr>
          <w:trHeight w:val="340"/>
        </w:trPr>
        <w:tc>
          <w:tcPr>
            <w:tcW w:w="9212" w:type="dxa"/>
            <w:gridSpan w:val="4"/>
            <w:shd w:val="clear" w:color="auto" w:fill="F2F2F2"/>
            <w:vAlign w:val="center"/>
          </w:tcPr>
          <w:p w14:paraId="2C988178"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3298DB83" w14:textId="77777777" w:rsidTr="004A613B">
        <w:trPr>
          <w:trHeight w:val="340"/>
        </w:trPr>
        <w:tc>
          <w:tcPr>
            <w:tcW w:w="9212" w:type="dxa"/>
            <w:gridSpan w:val="4"/>
            <w:vAlign w:val="center"/>
          </w:tcPr>
          <w:p w14:paraId="5F2BE90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5ADF8905" w14:textId="77777777" w:rsidTr="004A613B">
        <w:trPr>
          <w:trHeight w:val="340"/>
        </w:trPr>
        <w:tc>
          <w:tcPr>
            <w:tcW w:w="2303" w:type="dxa"/>
            <w:vAlign w:val="center"/>
          </w:tcPr>
          <w:p w14:paraId="2D29FC1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3EB9E85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7D12F21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9D78797" w14:textId="77777777" w:rsidTr="004A613B">
        <w:trPr>
          <w:trHeight w:val="340"/>
        </w:trPr>
        <w:tc>
          <w:tcPr>
            <w:tcW w:w="2303" w:type="dxa"/>
            <w:vAlign w:val="center"/>
          </w:tcPr>
          <w:p w14:paraId="4C986519"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0D6B599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6A58796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5F354651" w14:textId="77777777" w:rsidR="00C85E20" w:rsidRPr="0014645C" w:rsidRDefault="00C85E20" w:rsidP="007F7349">
            <w:pPr>
              <w:spacing w:line="288" w:lineRule="auto"/>
              <w:jc w:val="center"/>
              <w:rPr>
                <w:rFonts w:cs="Arial"/>
                <w:b/>
                <w:sz w:val="16"/>
                <w:szCs w:val="16"/>
                <w:lang w:val="sk-SK"/>
              </w:rPr>
            </w:pPr>
          </w:p>
        </w:tc>
      </w:tr>
      <w:tr w:rsidR="00C85E20" w:rsidRPr="0014645C" w14:paraId="7E0D677B" w14:textId="77777777" w:rsidTr="004A613B">
        <w:trPr>
          <w:trHeight w:val="340"/>
        </w:trPr>
        <w:tc>
          <w:tcPr>
            <w:tcW w:w="2303" w:type="dxa"/>
            <w:vAlign w:val="center"/>
          </w:tcPr>
          <w:p w14:paraId="7C79707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59DD53E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AE9E0A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95C1E9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6347CC79"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393C2CAD" w14:textId="77777777" w:rsidTr="004A613B">
        <w:trPr>
          <w:trHeight w:val="340"/>
        </w:trPr>
        <w:tc>
          <w:tcPr>
            <w:tcW w:w="9212" w:type="dxa"/>
            <w:gridSpan w:val="4"/>
            <w:shd w:val="clear" w:color="auto" w:fill="F2F2F2"/>
            <w:vAlign w:val="center"/>
          </w:tcPr>
          <w:p w14:paraId="547C2249"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6A10EEF8" w14:textId="77777777" w:rsidTr="004A613B">
        <w:trPr>
          <w:trHeight w:val="340"/>
        </w:trPr>
        <w:tc>
          <w:tcPr>
            <w:tcW w:w="9212" w:type="dxa"/>
            <w:gridSpan w:val="4"/>
            <w:vAlign w:val="center"/>
          </w:tcPr>
          <w:p w14:paraId="548AC0B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0E3876C" w14:textId="77777777" w:rsidTr="004A613B">
        <w:trPr>
          <w:trHeight w:val="340"/>
        </w:trPr>
        <w:tc>
          <w:tcPr>
            <w:tcW w:w="2303" w:type="dxa"/>
            <w:vAlign w:val="center"/>
          </w:tcPr>
          <w:p w14:paraId="26AC97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464C63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7B9C30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3208A66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67B0448A" w14:textId="77777777" w:rsidTr="004A613B">
        <w:trPr>
          <w:trHeight w:val="340"/>
        </w:trPr>
        <w:tc>
          <w:tcPr>
            <w:tcW w:w="2303" w:type="dxa"/>
            <w:vAlign w:val="center"/>
          </w:tcPr>
          <w:p w14:paraId="03CEE5D9"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33545E5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46B5204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2DA32ADE" w14:textId="77777777" w:rsidR="00C85E20" w:rsidRPr="0014645C" w:rsidRDefault="00C85E20" w:rsidP="007F7349">
            <w:pPr>
              <w:spacing w:line="288" w:lineRule="auto"/>
              <w:jc w:val="center"/>
              <w:rPr>
                <w:rFonts w:cs="Arial"/>
                <w:b/>
                <w:sz w:val="16"/>
                <w:szCs w:val="16"/>
                <w:lang w:val="sk-SK"/>
              </w:rPr>
            </w:pPr>
          </w:p>
        </w:tc>
      </w:tr>
      <w:tr w:rsidR="00C85E20" w:rsidRPr="0014645C" w14:paraId="377798A0" w14:textId="77777777" w:rsidTr="004A613B">
        <w:trPr>
          <w:trHeight w:val="340"/>
        </w:trPr>
        <w:tc>
          <w:tcPr>
            <w:tcW w:w="2303" w:type="dxa"/>
            <w:vAlign w:val="center"/>
          </w:tcPr>
          <w:p w14:paraId="70423D5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38374E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3CD6EA6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BEB931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02270AD8"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247B1874" w14:textId="77777777" w:rsidTr="004A613B">
        <w:trPr>
          <w:trHeight w:val="340"/>
        </w:trPr>
        <w:tc>
          <w:tcPr>
            <w:tcW w:w="9212" w:type="dxa"/>
            <w:gridSpan w:val="4"/>
            <w:shd w:val="clear" w:color="auto" w:fill="F2F2F2"/>
            <w:vAlign w:val="center"/>
          </w:tcPr>
          <w:p w14:paraId="2ED7B658"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5A6B4E1C" w14:textId="77777777" w:rsidTr="004A613B">
        <w:trPr>
          <w:trHeight w:val="340"/>
        </w:trPr>
        <w:tc>
          <w:tcPr>
            <w:tcW w:w="9212" w:type="dxa"/>
            <w:gridSpan w:val="4"/>
            <w:vAlign w:val="center"/>
          </w:tcPr>
          <w:p w14:paraId="2165D363"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66284891" w14:textId="77777777" w:rsidTr="004A613B">
        <w:trPr>
          <w:trHeight w:val="340"/>
        </w:trPr>
        <w:tc>
          <w:tcPr>
            <w:tcW w:w="2303" w:type="dxa"/>
            <w:vAlign w:val="center"/>
          </w:tcPr>
          <w:p w14:paraId="61A07D8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64FBCF4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2B4C861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31C1781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5F1B1AC4" w14:textId="77777777" w:rsidTr="004A613B">
        <w:trPr>
          <w:trHeight w:val="340"/>
        </w:trPr>
        <w:tc>
          <w:tcPr>
            <w:tcW w:w="2303" w:type="dxa"/>
            <w:vAlign w:val="center"/>
          </w:tcPr>
          <w:p w14:paraId="3274D072"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466D833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72500B6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03D3601E" w14:textId="77777777" w:rsidR="00C85E20" w:rsidRPr="0014645C" w:rsidRDefault="00C85E20" w:rsidP="007F7349">
            <w:pPr>
              <w:spacing w:line="288" w:lineRule="auto"/>
              <w:jc w:val="center"/>
              <w:rPr>
                <w:rFonts w:cs="Arial"/>
                <w:b/>
                <w:sz w:val="16"/>
                <w:szCs w:val="16"/>
                <w:lang w:val="sk-SK"/>
              </w:rPr>
            </w:pPr>
          </w:p>
        </w:tc>
      </w:tr>
      <w:tr w:rsidR="00C85E20" w:rsidRPr="0014645C" w14:paraId="54E7BD7A" w14:textId="77777777" w:rsidTr="004A613B">
        <w:trPr>
          <w:trHeight w:val="340"/>
        </w:trPr>
        <w:tc>
          <w:tcPr>
            <w:tcW w:w="2303" w:type="dxa"/>
            <w:vAlign w:val="center"/>
          </w:tcPr>
          <w:p w14:paraId="2DDEB01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53152E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6E92AE2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0C31286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595CC4CA"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44E32C5C" w14:textId="77777777" w:rsidTr="004A613B">
        <w:trPr>
          <w:trHeight w:val="340"/>
        </w:trPr>
        <w:tc>
          <w:tcPr>
            <w:tcW w:w="9212" w:type="dxa"/>
            <w:gridSpan w:val="4"/>
            <w:shd w:val="clear" w:color="auto" w:fill="F2F2F2" w:themeFill="background1" w:themeFillShade="F2"/>
            <w:vAlign w:val="center"/>
          </w:tcPr>
          <w:p w14:paraId="56F6608F"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090C27CF" w14:textId="77777777" w:rsidTr="004A613B">
        <w:trPr>
          <w:trHeight w:val="340"/>
        </w:trPr>
        <w:tc>
          <w:tcPr>
            <w:tcW w:w="9212" w:type="dxa"/>
            <w:gridSpan w:val="4"/>
            <w:vAlign w:val="center"/>
          </w:tcPr>
          <w:p w14:paraId="5A299A2A"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3B95FB49" w14:textId="77777777" w:rsidTr="004A613B">
        <w:trPr>
          <w:trHeight w:val="340"/>
        </w:trPr>
        <w:tc>
          <w:tcPr>
            <w:tcW w:w="2303" w:type="dxa"/>
            <w:vAlign w:val="center"/>
          </w:tcPr>
          <w:p w14:paraId="325FEEEA"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255D621F"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0A8A144F"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6E39D46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4EB8DED4" w14:textId="77777777" w:rsidTr="004A613B">
        <w:trPr>
          <w:trHeight w:val="340"/>
        </w:trPr>
        <w:tc>
          <w:tcPr>
            <w:tcW w:w="2303" w:type="dxa"/>
            <w:vAlign w:val="center"/>
          </w:tcPr>
          <w:p w14:paraId="03D5FC36"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43394B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0805F9F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6852E21A" w14:textId="77777777" w:rsidR="0099458A" w:rsidRPr="0014645C" w:rsidRDefault="0099458A" w:rsidP="007F7349">
            <w:pPr>
              <w:spacing w:line="288" w:lineRule="auto"/>
              <w:jc w:val="center"/>
              <w:rPr>
                <w:rFonts w:cs="Arial"/>
                <w:b/>
                <w:sz w:val="16"/>
                <w:szCs w:val="16"/>
                <w:lang w:val="sk-SK"/>
              </w:rPr>
            </w:pPr>
          </w:p>
        </w:tc>
      </w:tr>
      <w:tr w:rsidR="0099458A" w:rsidRPr="0014645C" w14:paraId="243C10AA" w14:textId="77777777" w:rsidTr="004A613B">
        <w:trPr>
          <w:trHeight w:val="340"/>
        </w:trPr>
        <w:tc>
          <w:tcPr>
            <w:tcW w:w="2303" w:type="dxa"/>
            <w:vAlign w:val="center"/>
          </w:tcPr>
          <w:p w14:paraId="25494DA0"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0833A81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40C4B108"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54C8539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2F581BCE"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622F83B4" w14:textId="77777777"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rámci schém pomoci de minimis</w:t>
      </w:r>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4ACFE080" w14:textId="77777777" w:rsidTr="002D4BAB">
        <w:trPr>
          <w:trHeight w:val="340"/>
        </w:trPr>
        <w:tc>
          <w:tcPr>
            <w:tcW w:w="9212" w:type="dxa"/>
            <w:gridSpan w:val="4"/>
            <w:shd w:val="clear" w:color="auto" w:fill="F2F2F2" w:themeFill="background1" w:themeFillShade="F2"/>
            <w:vAlign w:val="center"/>
          </w:tcPr>
          <w:p w14:paraId="53DC705F"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pomoci de minimis</w:t>
            </w:r>
          </w:p>
        </w:tc>
      </w:tr>
      <w:tr w:rsidR="0099458A" w:rsidRPr="0014645C" w14:paraId="0D8C1762" w14:textId="77777777" w:rsidTr="002D4BAB">
        <w:trPr>
          <w:trHeight w:val="340"/>
        </w:trPr>
        <w:tc>
          <w:tcPr>
            <w:tcW w:w="9212" w:type="dxa"/>
            <w:gridSpan w:val="4"/>
            <w:vAlign w:val="center"/>
          </w:tcPr>
          <w:p w14:paraId="23E46F3C"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068FF6F5" w14:textId="77777777" w:rsidTr="002D4BAB">
        <w:trPr>
          <w:trHeight w:val="340"/>
        </w:trPr>
        <w:tc>
          <w:tcPr>
            <w:tcW w:w="2303" w:type="dxa"/>
            <w:vAlign w:val="center"/>
          </w:tcPr>
          <w:p w14:paraId="5269C21F"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3E490FF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3F5E4A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5B527CF0"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72D5261C" w14:textId="77777777" w:rsidTr="002D4BAB">
        <w:trPr>
          <w:trHeight w:val="340"/>
        </w:trPr>
        <w:tc>
          <w:tcPr>
            <w:tcW w:w="2303" w:type="dxa"/>
            <w:vAlign w:val="center"/>
          </w:tcPr>
          <w:p w14:paraId="5C01BA7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495B608A"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51936AE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F78A816" w14:textId="77777777" w:rsidR="0099458A" w:rsidRPr="0014645C" w:rsidRDefault="0099458A" w:rsidP="007F7349">
            <w:pPr>
              <w:spacing w:line="288" w:lineRule="auto"/>
              <w:jc w:val="center"/>
              <w:rPr>
                <w:rFonts w:cs="Arial"/>
                <w:b/>
                <w:sz w:val="16"/>
                <w:szCs w:val="16"/>
                <w:lang w:val="sk-SK"/>
              </w:rPr>
            </w:pPr>
          </w:p>
        </w:tc>
      </w:tr>
      <w:tr w:rsidR="0099458A" w:rsidRPr="0014645C" w14:paraId="46939DED" w14:textId="77777777" w:rsidTr="002D4BAB">
        <w:trPr>
          <w:trHeight w:val="340"/>
        </w:trPr>
        <w:tc>
          <w:tcPr>
            <w:tcW w:w="2303" w:type="dxa"/>
            <w:vAlign w:val="center"/>
          </w:tcPr>
          <w:p w14:paraId="7624035E"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5EA22F72"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0F0323D3"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06820F5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281E69B6"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31CA3213" w14:textId="77777777" w:rsidR="00CD234F" w:rsidRPr="0014645C" w:rsidRDefault="00CD234F" w:rsidP="00E943AC">
      <w:pPr>
        <w:pStyle w:val="Nadpis4"/>
        <w:ind w:left="1134" w:hanging="850"/>
        <w:rPr>
          <w:lang w:val="sk-SK"/>
        </w:rPr>
      </w:pPr>
      <w:bookmarkStart w:id="446" w:name="_Toc417132500"/>
    </w:p>
    <w:p w14:paraId="34EFDD44"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4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67D00949" w14:textId="77777777" w:rsidTr="004A613B">
        <w:trPr>
          <w:trHeight w:val="340"/>
        </w:trPr>
        <w:tc>
          <w:tcPr>
            <w:tcW w:w="9212" w:type="dxa"/>
            <w:gridSpan w:val="4"/>
            <w:shd w:val="clear" w:color="auto" w:fill="F2F2F2" w:themeFill="background1" w:themeFillShade="F2"/>
            <w:vAlign w:val="center"/>
          </w:tcPr>
          <w:p w14:paraId="710855CA"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4F1DDB66" w14:textId="77777777" w:rsidTr="004A613B">
        <w:trPr>
          <w:trHeight w:val="340"/>
        </w:trPr>
        <w:tc>
          <w:tcPr>
            <w:tcW w:w="9212" w:type="dxa"/>
            <w:gridSpan w:val="4"/>
            <w:vAlign w:val="center"/>
          </w:tcPr>
          <w:p w14:paraId="33012CB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05BD3081" w14:textId="77777777" w:rsidTr="004A613B">
        <w:trPr>
          <w:trHeight w:val="340"/>
        </w:trPr>
        <w:tc>
          <w:tcPr>
            <w:tcW w:w="2303" w:type="dxa"/>
            <w:vAlign w:val="center"/>
          </w:tcPr>
          <w:p w14:paraId="4776AD3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2EE137E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129A57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32E735FB" w14:textId="77777777" w:rsidTr="004A613B">
        <w:trPr>
          <w:trHeight w:val="340"/>
        </w:trPr>
        <w:tc>
          <w:tcPr>
            <w:tcW w:w="2303" w:type="dxa"/>
            <w:vAlign w:val="center"/>
          </w:tcPr>
          <w:p w14:paraId="45FA84C7"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36C49DC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2FE6EE0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49468EF5"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0BA8BFF8" w14:textId="77777777" w:rsidTr="004A613B">
        <w:trPr>
          <w:trHeight w:val="340"/>
        </w:trPr>
        <w:tc>
          <w:tcPr>
            <w:tcW w:w="2303" w:type="dxa"/>
            <w:vAlign w:val="center"/>
          </w:tcPr>
          <w:p w14:paraId="6B0EA40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2BB7126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294906D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7198BD7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63D942D1"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342723B" w14:textId="77777777" w:rsidTr="004A613B">
        <w:trPr>
          <w:trHeight w:val="340"/>
        </w:trPr>
        <w:tc>
          <w:tcPr>
            <w:tcW w:w="9212" w:type="dxa"/>
            <w:gridSpan w:val="4"/>
            <w:shd w:val="clear" w:color="auto" w:fill="F2F2F2" w:themeFill="background1" w:themeFillShade="F2"/>
            <w:vAlign w:val="center"/>
          </w:tcPr>
          <w:p w14:paraId="20E52ED5"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5FC600F6" w14:textId="77777777" w:rsidTr="004A613B">
        <w:trPr>
          <w:trHeight w:val="340"/>
        </w:trPr>
        <w:tc>
          <w:tcPr>
            <w:tcW w:w="9212" w:type="dxa"/>
            <w:gridSpan w:val="4"/>
            <w:vAlign w:val="center"/>
          </w:tcPr>
          <w:p w14:paraId="7724F4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0718CE63" w14:textId="77777777" w:rsidTr="004A613B">
        <w:trPr>
          <w:trHeight w:val="340"/>
        </w:trPr>
        <w:tc>
          <w:tcPr>
            <w:tcW w:w="2303" w:type="dxa"/>
            <w:vAlign w:val="center"/>
          </w:tcPr>
          <w:p w14:paraId="4A1FCB7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40CC5B0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7ACC34F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2A3AC0E9" w14:textId="77777777" w:rsidTr="004A613B">
        <w:trPr>
          <w:trHeight w:val="340"/>
        </w:trPr>
        <w:tc>
          <w:tcPr>
            <w:tcW w:w="2303" w:type="dxa"/>
            <w:vAlign w:val="center"/>
          </w:tcPr>
          <w:p w14:paraId="5DB259BF"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E29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44BF79E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00B49167"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437CF9E9" w14:textId="77777777" w:rsidTr="004A613B">
        <w:trPr>
          <w:trHeight w:val="340"/>
        </w:trPr>
        <w:tc>
          <w:tcPr>
            <w:tcW w:w="2303" w:type="dxa"/>
            <w:vAlign w:val="center"/>
          </w:tcPr>
          <w:p w14:paraId="2B076FB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57562A0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F97C6A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CAD680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9D6C39C" w14:textId="77777777" w:rsidTr="004A613B">
        <w:trPr>
          <w:trHeight w:val="340"/>
        </w:trPr>
        <w:tc>
          <w:tcPr>
            <w:tcW w:w="9212" w:type="dxa"/>
            <w:gridSpan w:val="4"/>
            <w:shd w:val="clear" w:color="auto" w:fill="F2F2F2" w:themeFill="background1" w:themeFillShade="F2"/>
            <w:vAlign w:val="center"/>
          </w:tcPr>
          <w:p w14:paraId="2C8C34EA"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29D81EA8" w14:textId="77777777" w:rsidTr="004A613B">
        <w:trPr>
          <w:trHeight w:val="340"/>
        </w:trPr>
        <w:tc>
          <w:tcPr>
            <w:tcW w:w="9212" w:type="dxa"/>
            <w:gridSpan w:val="4"/>
            <w:vAlign w:val="center"/>
          </w:tcPr>
          <w:p w14:paraId="5F1AFFE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7E71F444" w14:textId="77777777" w:rsidTr="004A613B">
        <w:trPr>
          <w:trHeight w:val="340"/>
        </w:trPr>
        <w:tc>
          <w:tcPr>
            <w:tcW w:w="2303" w:type="dxa"/>
            <w:vAlign w:val="center"/>
          </w:tcPr>
          <w:p w14:paraId="631CCF6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634E4B8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4DB39BE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3E1286C" w14:textId="77777777" w:rsidTr="004A613B">
        <w:trPr>
          <w:trHeight w:val="340"/>
        </w:trPr>
        <w:tc>
          <w:tcPr>
            <w:tcW w:w="2303" w:type="dxa"/>
            <w:vAlign w:val="center"/>
          </w:tcPr>
          <w:p w14:paraId="74B4C9BD"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56AC4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2B211D2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3067A99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21AD3F62" w14:textId="77777777" w:rsidTr="004A613B">
        <w:trPr>
          <w:trHeight w:val="340"/>
        </w:trPr>
        <w:tc>
          <w:tcPr>
            <w:tcW w:w="2303" w:type="dxa"/>
            <w:vAlign w:val="center"/>
          </w:tcPr>
          <w:p w14:paraId="3FD87DA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6F59D91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64E95A1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6732C49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0E655A9C"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C5EAC9F" w14:textId="77777777" w:rsidTr="004A613B">
        <w:trPr>
          <w:trHeight w:val="329"/>
        </w:trPr>
        <w:tc>
          <w:tcPr>
            <w:tcW w:w="9212" w:type="dxa"/>
            <w:gridSpan w:val="4"/>
            <w:shd w:val="clear" w:color="auto" w:fill="F2F2F2" w:themeFill="background1" w:themeFillShade="F2"/>
            <w:vAlign w:val="center"/>
          </w:tcPr>
          <w:p w14:paraId="6151DB8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64DB1421" w14:textId="77777777" w:rsidTr="004A613B">
        <w:trPr>
          <w:trHeight w:val="340"/>
        </w:trPr>
        <w:tc>
          <w:tcPr>
            <w:tcW w:w="9212" w:type="dxa"/>
            <w:gridSpan w:val="4"/>
            <w:vAlign w:val="center"/>
          </w:tcPr>
          <w:p w14:paraId="7711118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44EDFDF2" w14:textId="77777777" w:rsidTr="004A613B">
        <w:trPr>
          <w:trHeight w:val="340"/>
        </w:trPr>
        <w:tc>
          <w:tcPr>
            <w:tcW w:w="2303" w:type="dxa"/>
            <w:vAlign w:val="center"/>
          </w:tcPr>
          <w:p w14:paraId="43A021F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7143AA63"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4BEC97D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4E8AFBE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5EA3FA65" w14:textId="77777777" w:rsidTr="004A613B">
        <w:trPr>
          <w:trHeight w:val="340"/>
        </w:trPr>
        <w:tc>
          <w:tcPr>
            <w:tcW w:w="2303" w:type="dxa"/>
            <w:vAlign w:val="center"/>
          </w:tcPr>
          <w:p w14:paraId="7933F584"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595EC98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246634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7FFB16BB"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63BA6670" w14:textId="77777777" w:rsidTr="004A613B">
        <w:trPr>
          <w:trHeight w:val="340"/>
        </w:trPr>
        <w:tc>
          <w:tcPr>
            <w:tcW w:w="2303" w:type="dxa"/>
            <w:vAlign w:val="center"/>
          </w:tcPr>
          <w:p w14:paraId="53C9D5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0107BD7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20FB57D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6564B6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00F8CAAE"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61222DB6" w14:textId="77777777" w:rsidTr="004A613B">
        <w:trPr>
          <w:trHeight w:val="340"/>
        </w:trPr>
        <w:tc>
          <w:tcPr>
            <w:tcW w:w="9212" w:type="dxa"/>
            <w:gridSpan w:val="4"/>
            <w:shd w:val="clear" w:color="auto" w:fill="F2F2F2" w:themeFill="background1" w:themeFillShade="F2"/>
            <w:vAlign w:val="center"/>
          </w:tcPr>
          <w:p w14:paraId="63842F9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01C025E9" w14:textId="77777777" w:rsidTr="004A613B">
        <w:trPr>
          <w:trHeight w:val="340"/>
        </w:trPr>
        <w:tc>
          <w:tcPr>
            <w:tcW w:w="9212" w:type="dxa"/>
            <w:gridSpan w:val="4"/>
            <w:vAlign w:val="center"/>
          </w:tcPr>
          <w:p w14:paraId="7740887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1881BF3" w14:textId="77777777" w:rsidTr="004A613B">
        <w:trPr>
          <w:trHeight w:val="340"/>
        </w:trPr>
        <w:tc>
          <w:tcPr>
            <w:tcW w:w="2303" w:type="dxa"/>
            <w:vAlign w:val="center"/>
          </w:tcPr>
          <w:p w14:paraId="437B05A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6195BA3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481647F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9D4BDF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7461DA4D" w14:textId="77777777" w:rsidTr="004A613B">
        <w:trPr>
          <w:trHeight w:val="340"/>
        </w:trPr>
        <w:tc>
          <w:tcPr>
            <w:tcW w:w="2303" w:type="dxa"/>
            <w:vAlign w:val="center"/>
          </w:tcPr>
          <w:p w14:paraId="2DA4F8BE"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2CE7651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441E1BE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5221C3D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0A3BF364" w14:textId="77777777" w:rsidTr="004A613B">
        <w:trPr>
          <w:trHeight w:val="340"/>
        </w:trPr>
        <w:tc>
          <w:tcPr>
            <w:tcW w:w="2303" w:type="dxa"/>
            <w:vAlign w:val="center"/>
          </w:tcPr>
          <w:p w14:paraId="6900B0B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5A880FF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30D8FBA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0F3BF5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38F4E8B8"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65CA72D" w14:textId="77777777" w:rsidTr="004A613B">
        <w:trPr>
          <w:trHeight w:val="340"/>
        </w:trPr>
        <w:tc>
          <w:tcPr>
            <w:tcW w:w="9212" w:type="dxa"/>
            <w:gridSpan w:val="4"/>
            <w:shd w:val="clear" w:color="auto" w:fill="F2F2F2" w:themeFill="background1" w:themeFillShade="F2"/>
            <w:vAlign w:val="center"/>
          </w:tcPr>
          <w:p w14:paraId="2690A6D3"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19"/>
            </w:r>
          </w:p>
        </w:tc>
      </w:tr>
      <w:tr w:rsidR="004265FD" w:rsidRPr="0014645C" w14:paraId="62408581" w14:textId="77777777" w:rsidTr="004A613B">
        <w:trPr>
          <w:trHeight w:val="340"/>
        </w:trPr>
        <w:tc>
          <w:tcPr>
            <w:tcW w:w="9212" w:type="dxa"/>
            <w:gridSpan w:val="4"/>
            <w:vAlign w:val="center"/>
          </w:tcPr>
          <w:p w14:paraId="7B861780"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34D5D541" w14:textId="77777777" w:rsidTr="004A613B">
        <w:trPr>
          <w:trHeight w:val="340"/>
        </w:trPr>
        <w:tc>
          <w:tcPr>
            <w:tcW w:w="2303" w:type="dxa"/>
            <w:vAlign w:val="center"/>
          </w:tcPr>
          <w:p w14:paraId="604E976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4212453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51F56AA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4F095A30"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6B51F5CB" w14:textId="77777777" w:rsidTr="004A613B">
        <w:trPr>
          <w:trHeight w:val="340"/>
        </w:trPr>
        <w:tc>
          <w:tcPr>
            <w:tcW w:w="2303" w:type="dxa"/>
            <w:vAlign w:val="center"/>
          </w:tcPr>
          <w:p w14:paraId="0A62F516"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160F1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4F22A6D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7F689CBD" w14:textId="77777777" w:rsidR="004265FD" w:rsidRPr="0014645C" w:rsidRDefault="004265FD" w:rsidP="007F7349">
            <w:pPr>
              <w:spacing w:line="288" w:lineRule="auto"/>
              <w:jc w:val="center"/>
              <w:rPr>
                <w:rFonts w:cs="Arial"/>
                <w:b/>
                <w:sz w:val="16"/>
                <w:szCs w:val="16"/>
                <w:lang w:val="sk-SK"/>
              </w:rPr>
            </w:pPr>
          </w:p>
        </w:tc>
      </w:tr>
      <w:tr w:rsidR="004265FD" w:rsidRPr="0014645C" w14:paraId="1EE3529B" w14:textId="77777777" w:rsidTr="004A613B">
        <w:trPr>
          <w:trHeight w:val="340"/>
        </w:trPr>
        <w:tc>
          <w:tcPr>
            <w:tcW w:w="2303" w:type="dxa"/>
            <w:vAlign w:val="center"/>
          </w:tcPr>
          <w:p w14:paraId="424F65C1"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7AFF8470"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3788A90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0C98AED"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1E4DA1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38FF077"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2C6C5765" w14:textId="77777777" w:rsidTr="004A613B">
        <w:trPr>
          <w:trHeight w:val="340"/>
        </w:trPr>
        <w:tc>
          <w:tcPr>
            <w:tcW w:w="9212" w:type="dxa"/>
            <w:gridSpan w:val="4"/>
            <w:shd w:val="clear" w:color="auto" w:fill="F2F2F2" w:themeFill="background1" w:themeFillShade="F2"/>
            <w:vAlign w:val="center"/>
          </w:tcPr>
          <w:p w14:paraId="1408B09E"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Prijímateľ – v rámci schém pomoci de minimis</w:t>
            </w:r>
          </w:p>
        </w:tc>
      </w:tr>
      <w:tr w:rsidR="004265FD" w:rsidRPr="0014645C" w14:paraId="5FA3693C" w14:textId="77777777" w:rsidTr="004A613B">
        <w:trPr>
          <w:trHeight w:val="340"/>
        </w:trPr>
        <w:tc>
          <w:tcPr>
            <w:tcW w:w="9212" w:type="dxa"/>
            <w:gridSpan w:val="4"/>
            <w:vAlign w:val="center"/>
          </w:tcPr>
          <w:p w14:paraId="536187CB"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3E1BB417" w14:textId="77777777" w:rsidTr="004A613B">
        <w:trPr>
          <w:trHeight w:val="340"/>
        </w:trPr>
        <w:tc>
          <w:tcPr>
            <w:tcW w:w="2303" w:type="dxa"/>
            <w:vAlign w:val="center"/>
          </w:tcPr>
          <w:p w14:paraId="1B0911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45F5A6A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7C08113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5C8A3B8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02B1D62" w14:textId="77777777" w:rsidTr="004A613B">
        <w:trPr>
          <w:trHeight w:val="340"/>
        </w:trPr>
        <w:tc>
          <w:tcPr>
            <w:tcW w:w="2303" w:type="dxa"/>
            <w:vAlign w:val="center"/>
          </w:tcPr>
          <w:p w14:paraId="47D8B9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60594F69"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5D48563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3B218654" w14:textId="77777777" w:rsidR="004265FD" w:rsidRPr="0014645C" w:rsidRDefault="004265FD" w:rsidP="007F7349">
            <w:pPr>
              <w:spacing w:line="288" w:lineRule="auto"/>
              <w:jc w:val="center"/>
              <w:rPr>
                <w:rFonts w:cs="Arial"/>
                <w:b/>
                <w:sz w:val="16"/>
                <w:szCs w:val="16"/>
                <w:lang w:val="sk-SK"/>
              </w:rPr>
            </w:pPr>
          </w:p>
        </w:tc>
      </w:tr>
      <w:tr w:rsidR="004265FD" w:rsidRPr="0014645C" w14:paraId="0F3A7D9F" w14:textId="77777777" w:rsidTr="004A613B">
        <w:trPr>
          <w:trHeight w:val="340"/>
        </w:trPr>
        <w:tc>
          <w:tcPr>
            <w:tcW w:w="2303" w:type="dxa"/>
            <w:vAlign w:val="center"/>
          </w:tcPr>
          <w:p w14:paraId="6112FC6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306A30B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74DCD8BD"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5773C431"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51F1ECDD"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minimis </w:t>
      </w:r>
      <w:r w:rsidRPr="0014645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4918CBA7" w14:textId="77777777" w:rsidR="003464C7" w:rsidRPr="0014645C" w:rsidRDefault="001F1018" w:rsidP="00447A75">
      <w:pPr>
        <w:pStyle w:val="Nadpis1"/>
        <w:spacing w:line="480" w:lineRule="auto"/>
        <w:rPr>
          <w:i w:val="0"/>
          <w:lang w:val="sk-SK"/>
        </w:rPr>
      </w:pPr>
      <w:bookmarkStart w:id="447" w:name="_Toc417648916"/>
      <w:bookmarkStart w:id="448" w:name="_Toc410400263"/>
      <w:bookmarkStart w:id="449" w:name="_Toc417132503"/>
      <w:bookmarkStart w:id="450" w:name="_Toc417648917"/>
      <w:bookmarkStart w:id="451" w:name="_Toc440355008"/>
      <w:bookmarkStart w:id="452" w:name="_Toc440375339"/>
      <w:bookmarkStart w:id="453" w:name="_Toc458432926"/>
      <w:bookmarkStart w:id="454" w:name="_Toc334102"/>
      <w:bookmarkEnd w:id="447"/>
      <w:r w:rsidRPr="0014645C">
        <w:rPr>
          <w:i w:val="0"/>
          <w:iCs w:val="0"/>
          <w:lang w:val="sk-SK"/>
        </w:rPr>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448"/>
      <w:bookmarkEnd w:id="449"/>
      <w:bookmarkEnd w:id="450"/>
      <w:bookmarkEnd w:id="451"/>
      <w:bookmarkEnd w:id="452"/>
      <w:bookmarkEnd w:id="453"/>
      <w:bookmarkEnd w:id="454"/>
    </w:p>
    <w:p w14:paraId="574998B0"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3D737BAB"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25C1FE6"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734066AF"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08B04741"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6DAA4FDE" w14:textId="77777777"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39C6EDE3" w14:textId="77777777"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FA0E93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7B1FD551"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0F478BAD" w14:textId="77777777"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6C61A14" w14:textId="77777777" w:rsidR="00941FF6" w:rsidRPr="0014645C" w:rsidRDefault="00941FF6" w:rsidP="0038504E">
      <w:pPr>
        <w:pStyle w:val="Nadpis2"/>
        <w:spacing w:before="0" w:line="276" w:lineRule="auto"/>
        <w:rPr>
          <w:b/>
          <w:lang w:val="sk-SK"/>
        </w:rPr>
      </w:pPr>
      <w:bookmarkStart w:id="455" w:name="_Toc417132504"/>
      <w:bookmarkStart w:id="456" w:name="_Toc417648918"/>
      <w:bookmarkStart w:id="457" w:name="_Toc440355009"/>
      <w:bookmarkStart w:id="458" w:name="_Toc440375340"/>
      <w:bookmarkStart w:id="459" w:name="_Toc458432927"/>
    </w:p>
    <w:p w14:paraId="38E34DE1" w14:textId="77777777" w:rsidR="0038504E" w:rsidRPr="0014645C" w:rsidRDefault="001F1018" w:rsidP="0038504E">
      <w:pPr>
        <w:pStyle w:val="Nadpis2"/>
        <w:spacing w:before="0" w:line="276" w:lineRule="auto"/>
        <w:rPr>
          <w:b/>
          <w:lang w:val="sk-SK"/>
        </w:rPr>
      </w:pPr>
      <w:bookmarkStart w:id="460" w:name="_Toc334103"/>
      <w:r w:rsidRPr="0014645C">
        <w:rPr>
          <w:b/>
          <w:lang w:val="sk-SK"/>
        </w:rPr>
        <w:t>3.1</w:t>
      </w:r>
      <w:r w:rsidR="00400B1E" w:rsidRPr="0014645C">
        <w:rPr>
          <w:b/>
          <w:lang w:val="sk-SK"/>
        </w:rPr>
        <w:tab/>
      </w:r>
      <w:r w:rsidR="0038504E" w:rsidRPr="0014645C">
        <w:rPr>
          <w:b/>
          <w:lang w:val="sk-SK"/>
        </w:rPr>
        <w:t>Základné informácie k ŽoNFP v časovej postupnosti jednotlivých krokov</w:t>
      </w:r>
      <w:bookmarkEnd w:id="460"/>
    </w:p>
    <w:p w14:paraId="032F77B3" w14:textId="77777777" w:rsidR="0038504E" w:rsidRPr="0014645C" w:rsidRDefault="0038504E" w:rsidP="0038504E">
      <w:pPr>
        <w:spacing w:after="0" w:line="240" w:lineRule="auto"/>
        <w:rPr>
          <w:b/>
          <w:lang w:val="sk-SK"/>
        </w:rPr>
      </w:pPr>
    </w:p>
    <w:p w14:paraId="4F0FC207" w14:textId="77777777" w:rsidR="0038504E" w:rsidRPr="0014645C" w:rsidRDefault="0038504E" w:rsidP="0038504E">
      <w:pPr>
        <w:spacing w:after="0" w:line="240" w:lineRule="auto"/>
        <w:rPr>
          <w:b/>
          <w:lang w:val="sk-SK"/>
        </w:rPr>
      </w:pPr>
    </w:p>
    <w:p w14:paraId="2A9362A2"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733BB465"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0"/>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DataCentrum (kap.3.3.1),</w:t>
      </w:r>
    </w:p>
    <w:p w14:paraId="548474D6"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883102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571097C4"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vypracuje/vyplní ŽoNFP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29B192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32032E1"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054C8914"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si skontroluje ŽoNFP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433859B"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279964C4"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42BB791D"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Žiadateľ zašle skontrolovanú  ŽoNFP a jej prílohy elektronicky prostredníctvom ITMS2014+</w:t>
      </w:r>
      <w:r w:rsidRPr="0014645C">
        <w:rPr>
          <w:rFonts w:eastAsia="Times New Roman" w:cstheme="minorHAnsi"/>
          <w:sz w:val="19"/>
          <w:szCs w:val="19"/>
          <w:lang w:val="sk-SK" w:eastAsia="sk-SK"/>
        </w:rPr>
        <w:t xml:space="preserve"> (kap.3.3.1),</w:t>
      </w:r>
    </w:p>
    <w:p w14:paraId="2D221312" w14:textId="77777777" w:rsidR="0038504E" w:rsidRPr="0014645C" w:rsidRDefault="0038504E" w:rsidP="0038504E">
      <w:pPr>
        <w:spacing w:after="0" w:line="240" w:lineRule="auto"/>
        <w:rPr>
          <w:rFonts w:eastAsia="Times New Roman" w:cstheme="minorHAnsi"/>
          <w:sz w:val="19"/>
          <w:szCs w:val="19"/>
          <w:lang w:val="sk-SK" w:eastAsia="sk-SK"/>
        </w:rPr>
      </w:pPr>
    </w:p>
    <w:p w14:paraId="0F426299"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 xml:space="preserve">5.krok </w:t>
      </w:r>
    </w:p>
    <w:p w14:paraId="00CD3EE2" w14:textId="77777777" w:rsidR="00712C42"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ŽoNFP v písomnej </w:t>
      </w:r>
      <w:r w:rsidR="00780F49">
        <w:rPr>
          <w:rFonts w:eastAsia="Times New Roman" w:cstheme="minorHAnsi"/>
          <w:sz w:val="19"/>
          <w:szCs w:val="19"/>
          <w:u w:val="single"/>
          <w:lang w:val="sk-SK" w:eastAsia="sk-SK"/>
        </w:rPr>
        <w:t>forme</w:t>
      </w:r>
      <w:r w:rsidRPr="0014645C">
        <w:rPr>
          <w:rFonts w:eastAsia="Times New Roman" w:cstheme="minorHAnsi"/>
          <w:sz w:val="19"/>
          <w:szCs w:val="19"/>
          <w:lang w:val="sk-SK" w:eastAsia="sk-SK"/>
        </w:rPr>
        <w:t>, t.z., že žiadateľ</w:t>
      </w:r>
      <w:r w:rsidR="004674B0">
        <w:rPr>
          <w:rFonts w:eastAsia="Times New Roman" w:cstheme="minorHAnsi"/>
          <w:sz w:val="19"/>
          <w:szCs w:val="19"/>
          <w:lang w:val="sk-SK" w:eastAsia="sk-SK"/>
        </w:rPr>
        <w:t>:</w:t>
      </w:r>
    </w:p>
    <w:p w14:paraId="5CF21986" w14:textId="77777777"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val="sk-SK" w:eastAsia="sk-SK"/>
        </w:rPr>
      </w:pPr>
      <w:r w:rsidRPr="00712C42">
        <w:rPr>
          <w:rFonts w:eastAsia="Times New Roman" w:cstheme="minorHAnsi"/>
          <w:sz w:val="19"/>
          <w:szCs w:val="19"/>
          <w:lang w:val="sk-SK" w:eastAsia="sk-SK"/>
        </w:rPr>
        <w:t>vytlačí a zašle verziu ŽoNFP a jej prílohy bez označenia DRAFT, ktorú pred tým zaslal elektronicky (kap</w:t>
      </w:r>
      <w:r w:rsidR="00E46B79">
        <w:rPr>
          <w:rFonts w:eastAsia="Times New Roman" w:cstheme="minorHAnsi"/>
          <w:sz w:val="19"/>
          <w:szCs w:val="19"/>
          <w:lang w:val="sk-SK" w:eastAsia="sk-SK"/>
        </w:rPr>
        <w:t xml:space="preserve"> 3.3 a</w:t>
      </w:r>
      <w:r w:rsidRPr="00712C42">
        <w:rPr>
          <w:rFonts w:eastAsia="Times New Roman" w:cstheme="minorHAnsi"/>
          <w:sz w:val="19"/>
          <w:szCs w:val="19"/>
          <w:lang w:val="sk-SK" w:eastAsia="sk-SK"/>
        </w:rPr>
        <w:t xml:space="preserve">.3.3.2), </w:t>
      </w:r>
    </w:p>
    <w:p w14:paraId="4ECA1713" w14:textId="77777777" w:rsidR="00712C42" w:rsidRDefault="00712C42" w:rsidP="00712C42">
      <w:pPr>
        <w:spacing w:after="0" w:line="240" w:lineRule="auto"/>
        <w:ind w:left="360"/>
        <w:jc w:val="both"/>
        <w:rPr>
          <w:rFonts w:eastAsia="Times New Roman" w:cstheme="minorHAnsi"/>
          <w:sz w:val="19"/>
          <w:szCs w:val="19"/>
          <w:lang w:val="sk-SK" w:eastAsia="sk-SK"/>
        </w:rPr>
      </w:pPr>
      <w:r>
        <w:rPr>
          <w:rFonts w:eastAsia="Times New Roman" w:cstheme="minorHAnsi"/>
          <w:sz w:val="19"/>
          <w:szCs w:val="19"/>
          <w:lang w:val="sk-SK" w:eastAsia="sk-SK"/>
        </w:rPr>
        <w:t>alebo</w:t>
      </w:r>
    </w:p>
    <w:p w14:paraId="39E420B3" w14:textId="7777777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r>
        <w:rPr>
          <w:rFonts w:eastAsia="Times New Roman" w:cstheme="minorHAnsi"/>
          <w:sz w:val="19"/>
          <w:szCs w:val="19"/>
          <w:lang w:val="sk-SK" w:eastAsia="sk-SK"/>
        </w:rPr>
        <w:t xml:space="preserve"> </w:t>
      </w:r>
      <w:r w:rsidRPr="00E46B79">
        <w:rPr>
          <w:sz w:val="19"/>
          <w:szCs w:val="19"/>
          <w:lang w:val="sk-SK"/>
        </w:rPr>
        <w:t>zašle  ŽoNFP elektronicky</w:t>
      </w:r>
      <w:r w:rsidRPr="00E46B79">
        <w:rPr>
          <w:rStyle w:val="Odkaznapoznmkupodiarou"/>
          <w:sz w:val="19"/>
          <w:szCs w:val="19"/>
          <w:lang w:val="sk-SK"/>
        </w:rPr>
        <w:footnoteReference w:id="21"/>
      </w:r>
      <w:r w:rsidRPr="00E46B79">
        <w:rPr>
          <w:sz w:val="19"/>
          <w:szCs w:val="19"/>
          <w:lang w:val="sk-SK"/>
        </w:rPr>
        <w:t xml:space="preserve"> v zmysle zákona o e-Governmente do elektronickej schránky poskytovateľa </w:t>
      </w:r>
      <w:r w:rsidR="00E46B79" w:rsidRPr="00712C42">
        <w:rPr>
          <w:rFonts w:eastAsia="Times New Roman" w:cstheme="minorHAnsi"/>
          <w:sz w:val="19"/>
          <w:szCs w:val="19"/>
          <w:lang w:val="sk-SK" w:eastAsia="sk-SK"/>
        </w:rPr>
        <w:t>(kap.</w:t>
      </w:r>
      <w:r w:rsidR="00E46B79">
        <w:rPr>
          <w:rFonts w:eastAsia="Times New Roman" w:cstheme="minorHAnsi"/>
          <w:sz w:val="19"/>
          <w:szCs w:val="19"/>
          <w:lang w:val="sk-SK" w:eastAsia="sk-SK"/>
        </w:rPr>
        <w:t xml:space="preserve"> 3.3 a </w:t>
      </w:r>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r w:rsidRPr="00E46B79">
        <w:rPr>
          <w:sz w:val="19"/>
          <w:szCs w:val="19"/>
          <w:lang w:val="sk-SK"/>
        </w:rPr>
        <w:t xml:space="preserve"> </w:t>
      </w:r>
    </w:p>
    <w:p w14:paraId="7FC742F9"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1A614365"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206333C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Žiadateľovi odporúčame sledovať ŽoNFP prostredníctvom ITMS2014+ a v prípade výzvy na doplnenie ŽoNFP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18C590EA" w14:textId="77777777" w:rsidR="0038504E" w:rsidRPr="0014645C" w:rsidRDefault="0038504E" w:rsidP="0038504E">
      <w:pPr>
        <w:pStyle w:val="Nadpis2"/>
        <w:spacing w:before="0" w:line="276" w:lineRule="auto"/>
        <w:rPr>
          <w:b/>
          <w:lang w:val="sk-SK"/>
        </w:rPr>
      </w:pPr>
    </w:p>
    <w:p w14:paraId="6E552903" w14:textId="77777777"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461" w:name="_Toc417132505"/>
      <w:bookmarkStart w:id="462" w:name="_Toc417648919"/>
      <w:bookmarkStart w:id="463" w:name="_Toc440355010"/>
      <w:bookmarkStart w:id="464" w:name="_Toc440375341"/>
      <w:bookmarkStart w:id="465" w:name="_Toc458432928"/>
      <w:bookmarkStart w:id="466" w:name="_Toc334104"/>
      <w:bookmarkEnd w:id="455"/>
      <w:bookmarkEnd w:id="456"/>
      <w:bookmarkEnd w:id="457"/>
      <w:bookmarkEnd w:id="458"/>
      <w:bookmarkEnd w:id="459"/>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461"/>
      <w:bookmarkEnd w:id="462"/>
      <w:bookmarkEnd w:id="463"/>
      <w:bookmarkEnd w:id="464"/>
      <w:bookmarkEnd w:id="465"/>
      <w:bookmarkEnd w:id="466"/>
    </w:p>
    <w:p w14:paraId="54134748" w14:textId="77777777"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r w:rsidR="000E1749" w:rsidRPr="0014645C">
        <w:rPr>
          <w:rFonts w:ascii="Arial" w:hAnsi="Arial" w:cs="Arial"/>
          <w:color w:val="000000"/>
          <w:sz w:val="19"/>
          <w:szCs w:val="19"/>
          <w:lang w:val="sk-SK"/>
        </w:rPr>
        <w:t>ŽoNFP</w:t>
      </w:r>
      <w:r w:rsidR="008F5EC1" w:rsidRPr="0014645C">
        <w:rPr>
          <w:rFonts w:ascii="Arial" w:hAnsi="Arial" w:cs="Arial"/>
          <w:color w:val="000000"/>
          <w:sz w:val="19"/>
          <w:szCs w:val="19"/>
          <w:lang w:val="sk-SK"/>
        </w:rPr>
        <w:t>.</w:t>
      </w:r>
    </w:p>
    <w:p w14:paraId="02A28447" w14:textId="7777777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62E6AF2B"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2FB95995"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74AE6F09"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9739DC" w14:paraId="439665F8"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46DAEB0C" w14:textId="77777777" w:rsidR="00113E54" w:rsidRPr="0014645C" w:rsidRDefault="00113E54" w:rsidP="00113E54">
            <w:pPr>
              <w:spacing w:before="120" w:after="120" w:line="288" w:lineRule="auto"/>
              <w:ind w:left="256" w:hanging="256"/>
              <w:rPr>
                <w:b/>
                <w:bCs/>
                <w:szCs w:val="19"/>
                <w:lang w:val="sk-SK"/>
              </w:rPr>
            </w:pPr>
            <w:r w:rsidRPr="0014645C">
              <w:rPr>
                <w:rFonts w:cs="Arial"/>
                <w:color w:val="000000"/>
                <w:szCs w:val="19"/>
                <w:lang w:val="sk-SK"/>
              </w:rPr>
              <w:t>Oprávnenosť žiadateľa</w:t>
            </w:r>
            <w:r w:rsidRPr="0014645C">
              <w:rPr>
                <w:rStyle w:val="Odkaznapoznmkupodiarou"/>
                <w:b/>
                <w:bCs/>
                <w:sz w:val="19"/>
                <w:szCs w:val="19"/>
                <w:lang w:val="sk-SK"/>
              </w:rPr>
              <w:footnoteReference w:id="22"/>
            </w:r>
          </w:p>
          <w:p w14:paraId="577810D0"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3429D328"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4CDEBBDE"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BD2BD0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5EAA788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777BD490"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7DA11E9"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23EDDE74"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2BAC8914"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6496A301"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01F83F99"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D37821A"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139C7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2C661D55" w14:textId="77777777"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647FFDC6" w14:textId="77777777"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21421D7"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586EBDF"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5413AE5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26CBE18A"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2962ED9A"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t>Oprávnenosť výdavkov</w:t>
            </w:r>
          </w:p>
        </w:tc>
        <w:tc>
          <w:tcPr>
            <w:tcW w:w="6521" w:type="dxa"/>
            <w:shd w:val="clear" w:color="auto" w:fill="auto"/>
            <w:noWrap/>
            <w:vAlign w:val="center"/>
          </w:tcPr>
          <w:p w14:paraId="53420523" w14:textId="77777777"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2DC435D4"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6982C18"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46E08111"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373286FE"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5B51D8E3"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6DFA5241"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36F1064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28719006"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27AEF02D"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7D40B873" w14:textId="77777777"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4215A72A"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578A4D85"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6FCCD9F4"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20D26266" w14:textId="77777777"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53BAD45E" w14:textId="77777777" w:rsidR="00AC1F93" w:rsidRPr="0014645C" w:rsidRDefault="00AC1F93" w:rsidP="00AC1F93">
      <w:pPr>
        <w:pStyle w:val="Nadpis2"/>
        <w:rPr>
          <w:b/>
          <w:lang w:val="sk-SK"/>
        </w:rPr>
      </w:pPr>
      <w:bookmarkStart w:id="467" w:name="_Toc410400267"/>
    </w:p>
    <w:p w14:paraId="4171F962" w14:textId="77777777" w:rsidR="00DB1914" w:rsidRPr="0014645C" w:rsidRDefault="00DB1914" w:rsidP="00AC1F93">
      <w:pPr>
        <w:pStyle w:val="Nadpis2"/>
        <w:rPr>
          <w:b/>
          <w:lang w:val="sk-SK"/>
        </w:rPr>
      </w:pPr>
    </w:p>
    <w:p w14:paraId="4C78F945" w14:textId="77777777" w:rsidR="00FA7A4F" w:rsidRPr="0014645C" w:rsidRDefault="00FA7A4F" w:rsidP="00FA7A4F">
      <w:pPr>
        <w:pStyle w:val="Nadpis2"/>
        <w:spacing w:line="480" w:lineRule="auto"/>
        <w:rPr>
          <w:b/>
          <w:lang w:val="sk-SK"/>
        </w:rPr>
      </w:pPr>
      <w:bookmarkStart w:id="468" w:name="_Toc334105"/>
      <w:r w:rsidRPr="0014645C">
        <w:rPr>
          <w:b/>
          <w:lang w:val="sk-SK"/>
        </w:rPr>
        <w:t>3.2 Pokyny pre vyplnenie formulára ŽoNFP a príloh</w:t>
      </w:r>
      <w:bookmarkEnd w:id="468"/>
    </w:p>
    <w:p w14:paraId="57FFAFA5" w14:textId="77777777"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Žiadateľ sa pri vypĺňaní formulára ŽoNFP</w:t>
      </w:r>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r w:rsidR="000A25E4">
        <w:rPr>
          <w:rFonts w:ascii="Arial" w:hAnsi="Arial" w:cs="Arial"/>
          <w:color w:val="000000"/>
          <w:sz w:val="19"/>
          <w:szCs w:val="19"/>
          <w:lang w:val="sk-SK"/>
        </w:rPr>
        <w:t>, 5c</w:t>
      </w:r>
      <w:r w:rsidR="00AD38BB">
        <w:rPr>
          <w:rFonts w:ascii="Arial" w:hAnsi="Arial" w:cs="Arial"/>
          <w:color w:val="000000"/>
          <w:sz w:val="19"/>
          <w:szCs w:val="19"/>
          <w:lang w:val="sk-SK"/>
        </w:rPr>
        <w:t>, 5d</w:t>
      </w:r>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lang w:val="sk-SK"/>
        </w:rPr>
        <w:t xml:space="preserve"> </w:t>
      </w:r>
    </w:p>
    <w:p w14:paraId="07023625" w14:textId="77777777"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9. Harmonogramu realizácie aktivít formulára ŽoNFP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7AE3DDD0" w14:textId="77777777" w:rsidR="005827D1" w:rsidRPr="0014645C" w:rsidRDefault="004265FD" w:rsidP="005827D1">
      <w:pPr>
        <w:rPr>
          <w:rFonts w:ascii="Arial" w:hAnsi="Arial" w:cs="Arial"/>
          <w:b/>
          <w:sz w:val="22"/>
          <w:szCs w:val="19"/>
          <w:lang w:val="sk-SK"/>
        </w:rPr>
      </w:pPr>
      <w:bookmarkStart w:id="469" w:name="_Toc417132507"/>
      <w:bookmarkStart w:id="470" w:name="_Toc417648921"/>
      <w:bookmarkStart w:id="471" w:name="_Toc440355012"/>
      <w:bookmarkStart w:id="472" w:name="_Toc440375343"/>
      <w:r w:rsidRPr="0014645C">
        <w:rPr>
          <w:rFonts w:ascii="Arial" w:hAnsi="Arial" w:cs="Arial"/>
          <w:b/>
          <w:sz w:val="22"/>
          <w:szCs w:val="19"/>
          <w:lang w:val="sk-SK"/>
        </w:rPr>
        <w:t xml:space="preserve">Pokyny k vyplneniu </w:t>
      </w:r>
      <w:r w:rsidR="00113E54">
        <w:rPr>
          <w:rFonts w:ascii="Arial" w:hAnsi="Arial" w:cs="Arial"/>
          <w:b/>
          <w:sz w:val="22"/>
          <w:szCs w:val="19"/>
          <w:lang w:val="sk-SK"/>
        </w:rPr>
        <w:t xml:space="preserve">prílohy ŽoNFP </w:t>
      </w:r>
      <w:r w:rsidRPr="0014645C">
        <w:rPr>
          <w:rFonts w:ascii="Arial" w:hAnsi="Arial" w:cs="Arial"/>
          <w:b/>
          <w:sz w:val="22"/>
          <w:szCs w:val="19"/>
          <w:lang w:val="sk-SK"/>
        </w:rPr>
        <w:t>rozpoč</w:t>
      </w:r>
      <w:r w:rsidR="00113E54">
        <w:rPr>
          <w:rFonts w:ascii="Arial" w:hAnsi="Arial" w:cs="Arial"/>
          <w:b/>
          <w:sz w:val="22"/>
          <w:szCs w:val="19"/>
          <w:lang w:val="sk-SK"/>
        </w:rPr>
        <w:t>e</w:t>
      </w:r>
      <w:r w:rsidRPr="0014645C">
        <w:rPr>
          <w:rFonts w:ascii="Arial" w:hAnsi="Arial" w:cs="Arial"/>
          <w:b/>
          <w:sz w:val="22"/>
          <w:szCs w:val="19"/>
          <w:lang w:val="sk-SK"/>
        </w:rPr>
        <w:t>t projektu</w:t>
      </w:r>
      <w:bookmarkEnd w:id="469"/>
      <w:bookmarkEnd w:id="470"/>
      <w:bookmarkEnd w:id="471"/>
      <w:bookmarkEnd w:id="472"/>
      <w:r w:rsidR="008A0601" w:rsidRPr="0014645C">
        <w:rPr>
          <w:rStyle w:val="Odkaznapoznmkupodiarou"/>
          <w:rFonts w:cs="Arial"/>
          <w:b/>
          <w:szCs w:val="19"/>
          <w:lang w:val="sk-SK"/>
        </w:rPr>
        <w:footnoteReference w:id="23"/>
      </w:r>
    </w:p>
    <w:p w14:paraId="12C1737E" w14:textId="77777777"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2278773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0282A65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podpodpoložky,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Žiadateľ môže v prípade potreby zmeniť alebo doplniť názov podpoložky, resp. podpodpoložky (ak uplatniteľné);</w:t>
      </w:r>
    </w:p>
    <w:p w14:paraId="693523C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36A9D1D9" w14:textId="77777777"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2BE452C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7148EAD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673E89"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4D6D939" w14:textId="77777777"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158362D"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ku každej podpoložke, resp. podpodpoložke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2023275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7FA97AB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23D5A23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55BCC277" w14:textId="77777777"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457D28B2" w14:textId="77777777"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„Rozdelenie_MRR_RR</w:t>
      </w:r>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6D8F09DB" w14:textId="77777777"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237A048E"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B0D87F1"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7124DF8C"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2EA0E423"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6D5CEA4E" w14:textId="77777777"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1.1.1.1. Projektový manažér ---- podpodpoložka</w:t>
      </w:r>
    </w:p>
    <w:p w14:paraId="20959924"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2620B5A6" w14:textId="77777777"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4FE5644A" w14:textId="77777777"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29"/>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2E45538F" w14:textId="77777777"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34A36546" w14:textId="77777777"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7B70FD7A" w14:textId="77777777"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38B9235D" w14:textId="77777777"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318E6BF2" w14:textId="77777777"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3FCFEF7E" w14:textId="77777777"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272380A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180C46C4" w14:textId="77777777"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2A037F7B"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výdavok uvedený v každej podpoložke (podpodpoložke)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0"/>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633E66F3"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výdavok uvedený v každej podpoložke (podpodpoložke)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6C006D3D"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je opodstatnený (je nevyhnutný k dosiahnutiu plánovaných aktivít projektu);</w:t>
      </w:r>
    </w:p>
    <w:p w14:paraId="676BABC1"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(podpodpoložke)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1"/>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28A8E8DA"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72F9AF96"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2"/>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6FD1F6C4"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64F49EFC" w14:textId="77777777" w:rsidR="00FA7A4F" w:rsidRPr="0014645C" w:rsidRDefault="00FA7A4F" w:rsidP="00AC1F93">
      <w:pPr>
        <w:pStyle w:val="Nadpis3"/>
        <w:spacing w:before="360" w:line="480" w:lineRule="auto"/>
        <w:ind w:left="720"/>
        <w:rPr>
          <w:b/>
          <w:color w:val="3C8A2E" w:themeColor="accent5"/>
          <w:sz w:val="24"/>
          <w:szCs w:val="24"/>
          <w:lang w:val="sk-SK"/>
        </w:rPr>
      </w:pPr>
      <w:bookmarkStart w:id="473" w:name="_Toc334106"/>
      <w:r w:rsidRPr="0014645C">
        <w:rPr>
          <w:b/>
          <w:color w:val="3C8A2E" w:themeColor="accent5"/>
          <w:sz w:val="24"/>
          <w:szCs w:val="24"/>
          <w:lang w:val="sk-SK"/>
        </w:rPr>
        <w:t>3.2.1 Všeobecné ustanovenia k niektorým typom výdavkov</w:t>
      </w:r>
      <w:bookmarkEnd w:id="473"/>
    </w:p>
    <w:p w14:paraId="1784050A" w14:textId="77777777"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3EC1FBCB" w14:textId="77777777"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Výdavky vynaložené na prípravu projektu (vypracovanie samotnej ŽoNFP)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ŽoNFP. Oprávnená výška výdavku za vypracovanie ŽoNFP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32E56633" w14:textId="77777777" w:rsidR="004265FD" w:rsidRPr="0014645C" w:rsidRDefault="004265FD" w:rsidP="00551D65">
      <w:pPr>
        <w:pStyle w:val="BodyText1"/>
        <w:rPr>
          <w:b/>
          <w:lang w:val="sk-SK"/>
        </w:rPr>
      </w:pPr>
      <w:r w:rsidRPr="0014645C">
        <w:rPr>
          <w:b/>
          <w:lang w:val="sk-SK"/>
        </w:rPr>
        <w:t>Personálne výdavky (interné)</w:t>
      </w:r>
    </w:p>
    <w:p w14:paraId="258E88FF"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682A69A3"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3"/>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3E238B99"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Zamestnanci preukazujú svoje zapojenie do projektu pracovným výkazom. </w:t>
      </w:r>
      <w:r w:rsidR="00264EAC">
        <w:rPr>
          <w:rFonts w:ascii="Arial" w:hAnsi="Arial" w:cs="Arial"/>
          <w:sz w:val="19"/>
          <w:szCs w:val="19"/>
          <w:lang w:val="sk-SK"/>
        </w:rPr>
        <w:t>O</w:t>
      </w:r>
      <w:r w:rsidRPr="0014645C">
        <w:rPr>
          <w:rFonts w:ascii="Arial" w:hAnsi="Arial" w:cs="Arial"/>
          <w:sz w:val="19"/>
          <w:szCs w:val="19"/>
          <w:lang w:val="sk-SK"/>
        </w:rPr>
        <w:t>bjem práce v pracovnom výkaze mus</w:t>
      </w:r>
      <w:r w:rsidR="00264EAC">
        <w:rPr>
          <w:rFonts w:ascii="Arial" w:hAnsi="Arial" w:cs="Arial"/>
          <w:sz w:val="19"/>
          <w:szCs w:val="19"/>
          <w:lang w:val="sk-SK"/>
        </w:rPr>
        <w:t>í</w:t>
      </w:r>
      <w:r w:rsidRPr="0014645C">
        <w:rPr>
          <w:rFonts w:ascii="Arial" w:hAnsi="Arial" w:cs="Arial"/>
          <w:sz w:val="19"/>
          <w:szCs w:val="19"/>
          <w:lang w:val="sk-SK"/>
        </w:rPr>
        <w:t xml:space="preserve">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74AF504F" w14:textId="77777777"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04A8DDD7" w14:textId="7777777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Náhrada za dovolenku prislúcha k obdobiu odpracovanému 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5D532D63" w14:textId="77777777"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5B011637" w14:textId="77777777"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6"/>
      </w:r>
      <w:r w:rsidR="006366AB" w:rsidRPr="0014645C">
        <w:rPr>
          <w:rFonts w:ascii="Arial" w:hAnsi="Arial" w:cs="Arial"/>
          <w:sz w:val="19"/>
          <w:szCs w:val="19"/>
          <w:lang w:val="sk-SK"/>
        </w:rPr>
        <w:t xml:space="preserve">. </w:t>
      </w:r>
    </w:p>
    <w:p w14:paraId="53BE215C" w14:textId="77777777"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37"/>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4012970C" w14:textId="77777777"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24396BEC" w14:textId="77777777"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38"/>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39"/>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0"/>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w:t>
      </w:r>
      <w:r w:rsidR="005457B3">
        <w:rPr>
          <w:rFonts w:ascii="Arial" w:hAnsi="Arial" w:cs="Arial"/>
          <w:sz w:val="19"/>
          <w:szCs w:val="19"/>
          <w:lang w:val="sk-SK"/>
        </w:rPr>
        <w:t>bežný</w:t>
      </w:r>
      <w:r w:rsidR="005457B3" w:rsidRPr="0014645C">
        <w:rPr>
          <w:rFonts w:ascii="Arial" w:hAnsi="Arial" w:cs="Arial"/>
          <w:sz w:val="19"/>
          <w:szCs w:val="19"/>
          <w:lang w:val="sk-SK"/>
        </w:rPr>
        <w:t xml:space="preserve"> </w:t>
      </w:r>
      <w:r w:rsidRPr="0014645C">
        <w:rPr>
          <w:rFonts w:ascii="Arial" w:hAnsi="Arial" w:cs="Arial"/>
          <w:sz w:val="19"/>
          <w:szCs w:val="19"/>
          <w:lang w:val="sk-SK"/>
        </w:rPr>
        <w:t>rok príslušného zamestnanca, pričom kumulovaná výška priznaných odmien</w:t>
      </w:r>
      <w:r w:rsidR="00373D64"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w:t>
      </w:r>
      <w:r w:rsidR="005457B3">
        <w:rPr>
          <w:rFonts w:ascii="Arial" w:hAnsi="Arial" w:cs="Arial"/>
          <w:sz w:val="19"/>
          <w:szCs w:val="19"/>
          <w:lang w:val="sk-SK"/>
        </w:rPr>
        <w:t>bežný</w:t>
      </w:r>
      <w:r w:rsidR="005457B3" w:rsidRPr="0014645C" w:rsidDel="005457B3">
        <w:rPr>
          <w:rFonts w:ascii="Arial" w:hAnsi="Arial" w:cs="Arial"/>
          <w:sz w:val="19"/>
          <w:szCs w:val="19"/>
          <w:lang w:val="sk-SK"/>
        </w:rPr>
        <w:t xml:space="preserve"> </w:t>
      </w:r>
      <w:r w:rsidRPr="0014645C">
        <w:rPr>
          <w:rFonts w:ascii="Arial" w:hAnsi="Arial" w:cs="Arial"/>
          <w:sz w:val="19"/>
          <w:szCs w:val="19"/>
          <w:lang w:val="sk-SK"/>
        </w:rPr>
        <w:t xml:space="preserve"> rok je oprávnená maximálne do výšky 30% súčtu funkčných platov/miezd uvedených v platových dekrétoch (bez odmien) za </w:t>
      </w:r>
      <w:r w:rsidR="005457B3">
        <w:rPr>
          <w:rFonts w:ascii="Arial" w:hAnsi="Arial" w:cs="Arial"/>
          <w:sz w:val="19"/>
          <w:szCs w:val="19"/>
          <w:lang w:val="sk-SK"/>
        </w:rPr>
        <w:t>bežný</w:t>
      </w:r>
      <w:r w:rsidR="005457B3" w:rsidRPr="0014645C" w:rsidDel="005457B3">
        <w:rPr>
          <w:rFonts w:ascii="Arial" w:hAnsi="Arial" w:cs="Arial"/>
          <w:sz w:val="19"/>
          <w:szCs w:val="19"/>
          <w:lang w:val="sk-SK"/>
        </w:rPr>
        <w:t xml:space="preserve"> </w:t>
      </w:r>
      <w:r w:rsidRPr="0014645C">
        <w:rPr>
          <w:rFonts w:ascii="Arial" w:hAnsi="Arial" w:cs="Arial"/>
          <w:sz w:val="19"/>
          <w:szCs w:val="19"/>
          <w:lang w:val="sk-SK"/>
        </w:rPr>
        <w:t xml:space="preserve"> rok príslušného zamestnanca; </w:t>
      </w:r>
    </w:p>
    <w:p w14:paraId="49EDF7ED" w14:textId="77777777"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2"/>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494D2BF8"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309CA003"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3"/>
      </w:r>
      <w:r w:rsidRPr="0014645C">
        <w:rPr>
          <w:rFonts w:ascii="Arial" w:hAnsi="Arial" w:cs="Arial"/>
          <w:sz w:val="19"/>
          <w:szCs w:val="19"/>
          <w:lang w:val="sk-SK"/>
        </w:rPr>
        <w:t xml:space="preserve">. </w:t>
      </w:r>
    </w:p>
    <w:p w14:paraId="03B3618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3B1CBC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26E3EA5D"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0A2AD6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4BE41EEA"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0982DB91"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7C2DF402" w14:textId="77777777"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09F6E29F"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5F60A4D5" w14:textId="77777777"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9A06CA1"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3A740985"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09E1387"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B5FDE3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47DC91FC"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73D95E9D"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750FA6B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747BBA15"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499E9E5B"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652DE418" w14:textId="77777777"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2C946129" w14:textId="77777777"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53601FB6" w14:textId="77777777"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29AD5D57"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7AE28C5F"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60301A70"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30731354"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49B952C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6"/>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65A9B79E" w14:textId="77777777"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r w:rsidR="00C6018E" w:rsidRPr="0014645C">
        <w:rPr>
          <w:rFonts w:ascii="Arial" w:hAnsi="Arial" w:cs="Arial"/>
          <w:sz w:val="19"/>
          <w:szCs w:val="19"/>
          <w:lang w:val="sk-SK"/>
        </w:rPr>
        <w:t>Žo</w:t>
      </w:r>
      <w:r w:rsidRPr="0014645C">
        <w:rPr>
          <w:rFonts w:ascii="Arial" w:hAnsi="Arial" w:cs="Arial"/>
          <w:sz w:val="19"/>
          <w:szCs w:val="19"/>
          <w:lang w:val="sk-SK"/>
        </w:rPr>
        <w:t xml:space="preserve">NFP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47"/>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3AF616FE" w14:textId="77777777" w:rsidR="00EF00BE" w:rsidRPr="0014645C" w:rsidRDefault="00EF00BE" w:rsidP="00C7578C">
      <w:pPr>
        <w:pStyle w:val="Zkladntext"/>
        <w:spacing w:after="0" w:line="288" w:lineRule="auto"/>
        <w:jc w:val="both"/>
        <w:rPr>
          <w:rFonts w:ascii="Arial" w:hAnsi="Arial" w:cs="Arial"/>
          <w:sz w:val="19"/>
          <w:szCs w:val="19"/>
          <w:lang w:val="sk-SK"/>
        </w:rPr>
      </w:pPr>
    </w:p>
    <w:p w14:paraId="0DDCEC03" w14:textId="77777777"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48"/>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diems“</w:t>
      </w:r>
      <w:r w:rsidR="00C42A29" w:rsidRPr="0014645C">
        <w:rPr>
          <w:rFonts w:ascii="Arial" w:hAnsi="Arial" w:cs="Arial"/>
          <w:sz w:val="19"/>
          <w:szCs w:val="19"/>
          <w:vertAlign w:val="superscript"/>
          <w:lang w:val="sk-SK"/>
        </w:rPr>
        <w:footnoteReference w:id="49"/>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0"/>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6F56EB7B"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7494B6F4" w14:textId="77777777"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14645C">
        <w:rPr>
          <w:rFonts w:ascii="Arial" w:hAnsi="Arial" w:cs="Arial"/>
          <w:sz w:val="19"/>
          <w:szCs w:val="19"/>
          <w:vertAlign w:val="superscript"/>
          <w:lang w:val="sk-SK"/>
        </w:rPr>
        <w:footnoteReference w:id="51"/>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2"/>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diems. </w:t>
      </w:r>
    </w:p>
    <w:p w14:paraId="083BB6CA" w14:textId="77777777" w:rsidR="00C7578C" w:rsidRPr="0014645C" w:rsidRDefault="00C7578C" w:rsidP="00C7578C">
      <w:pPr>
        <w:pStyle w:val="Zkladntext"/>
        <w:spacing w:after="0" w:line="288" w:lineRule="auto"/>
        <w:jc w:val="both"/>
        <w:rPr>
          <w:rFonts w:ascii="Arial" w:hAnsi="Arial" w:cs="Arial"/>
          <w:sz w:val="19"/>
          <w:szCs w:val="19"/>
          <w:lang w:val="sk-SK"/>
        </w:rPr>
      </w:pPr>
    </w:p>
    <w:p w14:paraId="75E01881" w14:textId="77777777"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3"/>
      </w:r>
      <w:r w:rsidR="00144D52" w:rsidRPr="0014645C">
        <w:rPr>
          <w:rFonts w:ascii="Arial" w:hAnsi="Arial" w:cs="Arial"/>
          <w:b/>
          <w:bCs/>
          <w:iCs/>
          <w:sz w:val="19"/>
          <w:szCs w:val="19"/>
          <w:lang w:val="sk-SK"/>
        </w:rPr>
        <w:t xml:space="preserve"> vrátane použitého zariadenia</w:t>
      </w:r>
    </w:p>
    <w:p w14:paraId="311904C0" w14:textId="77777777"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projektu/ov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27D80534"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254C725C"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00CBFE6E"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2CEC6E9F"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055C8722" w14:textId="77777777"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9B8D943"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5373C07C"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74" w:name="_Ref457287479"/>
      <w:r w:rsidRPr="0014645C">
        <w:rPr>
          <w:rStyle w:val="Odkaznapoznmkupodiarou"/>
          <w:rFonts w:cs="Arial"/>
          <w:b w:val="0"/>
          <w:color w:val="000000" w:themeColor="text1"/>
          <w:sz w:val="19"/>
          <w:szCs w:val="19"/>
          <w:lang w:val="sk-SK"/>
        </w:rPr>
        <w:footnoteReference w:id="56"/>
      </w:r>
      <w:bookmarkEnd w:id="474"/>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1AAC2ED0"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782898">
        <w:fldChar w:fldCharType="begin"/>
      </w:r>
      <w:r w:rsidR="00782898">
        <w:instrText xml:space="preserve"> NOTEREF _Ref457287479 \f \h  \* MERGEFORMAT </w:instrText>
      </w:r>
      <w:r w:rsidR="00782898">
        <w:fldChar w:fldCharType="separate"/>
      </w:r>
      <w:r w:rsidR="000E1442" w:rsidRPr="000E1442">
        <w:rPr>
          <w:rStyle w:val="Odkaznapoznmkupodiarou"/>
          <w:rFonts w:cs="Arial"/>
          <w:b w:val="0"/>
          <w:color w:val="000000" w:themeColor="text1"/>
          <w:sz w:val="19"/>
          <w:szCs w:val="19"/>
          <w:lang w:val="sk-SK"/>
        </w:rPr>
        <w:t>55</w:t>
      </w:r>
      <w:r w:rsidR="00782898">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5A8CAC44"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61B98A36" w14:textId="7777777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25F82DD5" w14:textId="77777777"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(duplex),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D0313A7" w14:textId="7777777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A15CE40" w14:textId="77777777"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71964C42"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2DF8661B"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2D71E377"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053014EA"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09F0FD4"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oprávneným výdavkom je obstarávacia cena vysúťažená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12F020C"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536E4B84"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4953F9E5"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35A69218" w14:textId="77777777"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523F7CA2" w14:textId="77777777" w:rsidR="00B05311" w:rsidRPr="0014645C" w:rsidRDefault="00B05311" w:rsidP="00984047">
      <w:pPr>
        <w:pStyle w:val="BodyText1"/>
        <w:jc w:val="both"/>
        <w:rPr>
          <w:rFonts w:cs="Arial"/>
          <w:b/>
          <w:szCs w:val="19"/>
          <w:lang w:val="sk-SK"/>
        </w:rPr>
      </w:pPr>
    </w:p>
    <w:p w14:paraId="689D2B7D" w14:textId="77777777"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709A560A" w14:textId="77777777"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6BE3B298" w14:textId="77777777"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19475FE4" w14:textId="77777777"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peniaze/value for money“. </w:t>
      </w:r>
    </w:p>
    <w:p w14:paraId="62366C3E"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5CE36C20"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1BB7ED28"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A11CFB9" w14:textId="77777777"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185AF541" w14:textId="77777777"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747F7AA1" w14:textId="77777777" w:rsidR="00C4032C" w:rsidRPr="0014645C" w:rsidRDefault="00E37CE0" w:rsidP="00E37CE0">
      <w:pPr>
        <w:pStyle w:val="BodyText1"/>
        <w:jc w:val="both"/>
        <w:rPr>
          <w:lang w:val="sk-SK" w:eastAsia="cs-CZ"/>
        </w:rPr>
      </w:pPr>
      <w:r w:rsidRPr="0014645C">
        <w:rPr>
          <w:szCs w:val="19"/>
          <w:lang w:val="sk-SK"/>
        </w:rPr>
        <w:t>RO pre OP EVS si môže zároveň vyhradiť právo posúdenia vykonanej služby prostredníctvom nezávislého posudku.</w:t>
      </w:r>
    </w:p>
    <w:p w14:paraId="59905F48" w14:textId="777777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12A44379" w14:textId="77777777" w:rsidR="00D33A85" w:rsidRPr="0014645C" w:rsidRDefault="00D33A85" w:rsidP="00984047">
      <w:pPr>
        <w:pStyle w:val="BodyText1"/>
        <w:jc w:val="both"/>
        <w:rPr>
          <w:szCs w:val="19"/>
          <w:lang w:val="sk-SK"/>
        </w:rPr>
      </w:pPr>
    </w:p>
    <w:p w14:paraId="42BD252A" w14:textId="77777777" w:rsidR="004265FD" w:rsidRPr="0014645C" w:rsidRDefault="004265FD" w:rsidP="00984047">
      <w:pPr>
        <w:pStyle w:val="BodyText1"/>
        <w:jc w:val="both"/>
        <w:rPr>
          <w:b/>
          <w:szCs w:val="19"/>
          <w:lang w:val="sk-SK"/>
        </w:rPr>
      </w:pPr>
      <w:r w:rsidRPr="0014645C">
        <w:rPr>
          <w:b/>
          <w:szCs w:val="19"/>
          <w:lang w:val="sk-SK"/>
        </w:rPr>
        <w:t>Subdodávka (subdodávateľské zmluvy)</w:t>
      </w:r>
    </w:p>
    <w:p w14:paraId="6D479C8A"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6F4D43A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02286E1B"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6414A399" w14:textId="77777777" w:rsidR="00B05311" w:rsidRPr="0014645C" w:rsidRDefault="00B05311" w:rsidP="00B05311">
      <w:pPr>
        <w:pStyle w:val="BodyText1"/>
        <w:spacing w:after="0"/>
        <w:ind w:left="426"/>
        <w:jc w:val="both"/>
        <w:rPr>
          <w:color w:val="auto"/>
          <w:szCs w:val="19"/>
          <w:lang w:val="sk-SK"/>
        </w:rPr>
      </w:pPr>
    </w:p>
    <w:p w14:paraId="06D521B8" w14:textId="77777777"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397B40FF" w14:textId="77777777"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peniaze/value for money“.</w:t>
      </w:r>
    </w:p>
    <w:p w14:paraId="48795678" w14:textId="77777777" w:rsidR="00541E54" w:rsidRPr="0014645C" w:rsidRDefault="00541E54" w:rsidP="00984047">
      <w:pPr>
        <w:pStyle w:val="BodyText1"/>
        <w:jc w:val="both"/>
        <w:rPr>
          <w:b/>
          <w:szCs w:val="19"/>
          <w:lang w:val="sk-SK"/>
        </w:rPr>
      </w:pPr>
    </w:p>
    <w:p w14:paraId="71F71FA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3085E5EB" w14:textId="77777777"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BD22E48" w14:textId="77777777"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694645B0"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47EC605B" w14:textId="77777777"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D23156">
        <w:rPr>
          <w:rFonts w:ascii="Arial" w:hAnsi="Arial" w:cs="Arial"/>
          <w:b w:val="0"/>
          <w:color w:val="auto"/>
          <w:sz w:val="19"/>
          <w:szCs w:val="19"/>
          <w:lang w:val="sk-SK"/>
        </w:rPr>
        <w:t>55</w:t>
      </w:r>
      <w:r w:rsidR="0005604C" w:rsidRPr="0014645C">
        <w:rPr>
          <w:rFonts w:ascii="Arial" w:hAnsi="Arial" w:cs="Arial"/>
          <w:b w:val="0"/>
          <w:color w:val="auto"/>
          <w:sz w:val="19"/>
          <w:szCs w:val="19"/>
          <w:lang w:val="sk-SK"/>
        </w:rPr>
        <w:t>/20</w:t>
      </w:r>
      <w:r w:rsidR="00D23156">
        <w:rPr>
          <w:rFonts w:ascii="Arial" w:hAnsi="Arial" w:cs="Arial"/>
          <w:b w:val="0"/>
          <w:color w:val="auto"/>
          <w:sz w:val="19"/>
          <w:szCs w:val="19"/>
          <w:lang w:val="sk-SK"/>
        </w:rPr>
        <w:t>17</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 xml:space="preserve">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523960B8"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7E404EA1"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1"/>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w:t>
      </w:r>
      <w:r w:rsidR="004F0878">
        <w:rPr>
          <w:rFonts w:ascii="Arial" w:hAnsi="Arial" w:cs="Arial"/>
          <w:b w:val="0"/>
          <w:color w:val="auto"/>
          <w:sz w:val="19"/>
          <w:szCs w:val="19"/>
          <w:lang w:val="sk-SK"/>
        </w:rPr>
        <w:t>alebo dopytovo-orientovan</w:t>
      </w:r>
      <w:r w:rsidR="00C11901">
        <w:rPr>
          <w:rFonts w:ascii="Arial" w:hAnsi="Arial" w:cs="Arial"/>
          <w:b w:val="0"/>
          <w:color w:val="auto"/>
          <w:sz w:val="19"/>
          <w:szCs w:val="19"/>
          <w:lang w:val="sk-SK"/>
        </w:rPr>
        <w:t>é</w:t>
      </w:r>
      <w:r w:rsidR="004F0878">
        <w:rPr>
          <w:rFonts w:ascii="Arial" w:hAnsi="Arial" w:cs="Arial"/>
          <w:b w:val="0"/>
          <w:color w:val="auto"/>
          <w:sz w:val="19"/>
          <w:szCs w:val="19"/>
          <w:lang w:val="sk-SK"/>
        </w:rPr>
        <w:t xml:space="preserve"> projekty, kde je žiadateľ je subjektom verejnej správy a jeho zamestnanci pôsobia na systematizovaných pracovných miestach</w:t>
      </w:r>
      <w:r w:rsidR="004F0878" w:rsidRPr="004F0878">
        <w:rPr>
          <w:rFonts w:ascii="Arial" w:hAnsi="Arial" w:cs="Arial"/>
          <w:b w:val="0"/>
          <w:color w:val="auto"/>
          <w:sz w:val="19"/>
          <w:szCs w:val="19"/>
          <w:lang w:val="sk-SK"/>
        </w:rPr>
        <w:t>, ktorých pracovný pomer vzniká na základe osobitného predpisu</w:t>
      </w:r>
      <w:r w:rsidR="004F0878">
        <w:rPr>
          <w:rFonts w:ascii="Arial" w:hAnsi="Arial" w:cs="Arial"/>
          <w:b w:val="0"/>
          <w:color w:val="auto"/>
          <w:sz w:val="19"/>
          <w:szCs w:val="19"/>
          <w:lang w:val="sk-SK"/>
        </w:rPr>
        <w:t xml:space="preserve"> (napr. Zákon o štátnej službe)</w:t>
      </w:r>
      <w:r w:rsidR="004F0878" w:rsidRPr="004F0878">
        <w:rPr>
          <w:rFonts w:ascii="Arial" w:hAnsi="Arial" w:cs="Arial"/>
          <w:b w:val="0"/>
          <w:color w:val="auto"/>
          <w:sz w:val="19"/>
          <w:szCs w:val="19"/>
          <w:lang w:val="sk-SK"/>
        </w:rPr>
        <w:t xml:space="preserve"> mimo Zákonníka práce alebo </w:t>
      </w:r>
      <w:r w:rsidR="004F0878">
        <w:rPr>
          <w:rFonts w:ascii="Arial" w:hAnsi="Arial" w:cs="Arial"/>
          <w:b w:val="0"/>
          <w:color w:val="auto"/>
          <w:sz w:val="19"/>
          <w:szCs w:val="19"/>
          <w:lang w:val="sk-SK"/>
        </w:rPr>
        <w:t xml:space="preserve">ide o </w:t>
      </w:r>
      <w:r w:rsidR="004F0878" w:rsidRPr="004F0878">
        <w:rPr>
          <w:rFonts w:ascii="Arial" w:hAnsi="Arial" w:cs="Arial"/>
          <w:b w:val="0"/>
          <w:color w:val="auto"/>
          <w:sz w:val="19"/>
          <w:szCs w:val="19"/>
          <w:lang w:val="sk-SK"/>
        </w:rPr>
        <w:t>zamestnancov vykonávajúcich práce vo</w:t>
      </w:r>
      <w:r w:rsidR="004F0878">
        <w:rPr>
          <w:rFonts w:ascii="Arial" w:hAnsi="Arial" w:cs="Arial"/>
          <w:b w:val="0"/>
          <w:color w:val="auto"/>
          <w:sz w:val="19"/>
          <w:szCs w:val="19"/>
          <w:lang w:val="sk-SK"/>
        </w:rPr>
        <w:t> </w:t>
      </w:r>
      <w:r w:rsidR="004F0878" w:rsidRPr="004F0878">
        <w:rPr>
          <w:rFonts w:ascii="Arial" w:hAnsi="Arial" w:cs="Arial"/>
          <w:b w:val="0"/>
          <w:color w:val="auto"/>
          <w:sz w:val="19"/>
          <w:szCs w:val="19"/>
          <w:lang w:val="sk-SK"/>
        </w:rPr>
        <w:t>verejnom záujme</w:t>
      </w:r>
      <w:r w:rsidR="004F0878">
        <w:rPr>
          <w:rFonts w:ascii="Arial" w:hAnsi="Arial" w:cs="Arial"/>
          <w:b w:val="0"/>
          <w:color w:val="auto"/>
          <w:sz w:val="19"/>
          <w:szCs w:val="19"/>
          <w:lang w:val="sk-SK"/>
        </w:rPr>
        <w:t xml:space="preserve">, </w:t>
      </w:r>
      <w:r w:rsidRPr="0032396F">
        <w:rPr>
          <w:rFonts w:ascii="Arial" w:hAnsi="Arial" w:cs="Arial"/>
          <w:b w:val="0"/>
          <w:color w:val="auto"/>
          <w:sz w:val="19"/>
          <w:szCs w:val="19"/>
          <w:lang w:val="sk-SK"/>
        </w:rPr>
        <w:t xml:space="preserve">môže žiadateľ  v rámci rozpočtu zohľadniť očakávaný rast mzdových výdavkov a to buď na základe štatistického indexu (databáza STATdat.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041563E3"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w:t>
      </w:r>
      <w:r w:rsidR="003624DE" w:rsidRPr="0032396F">
        <w:rPr>
          <w:rFonts w:ascii="Arial" w:hAnsi="Arial" w:cs="Arial"/>
          <w:b w:val="0"/>
          <w:color w:val="auto"/>
          <w:sz w:val="19"/>
          <w:szCs w:val="19"/>
          <w:lang w:val="sk-SK"/>
        </w:rPr>
        <w:t>za</w:t>
      </w:r>
      <w:r w:rsidR="003624DE">
        <w:rPr>
          <w:rFonts w:ascii="Arial" w:hAnsi="Arial" w:cs="Arial"/>
          <w:b w:val="0"/>
          <w:color w:val="auto"/>
          <w:sz w:val="19"/>
          <w:szCs w:val="19"/>
          <w:lang w:val="sk-SK"/>
        </w:rPr>
        <w:t> </w:t>
      </w:r>
      <w:r w:rsidRPr="0032396F">
        <w:rPr>
          <w:rFonts w:ascii="Arial" w:hAnsi="Arial" w:cs="Arial"/>
          <w:b w:val="0"/>
          <w:color w:val="auto"/>
          <w:sz w:val="19"/>
          <w:szCs w:val="19"/>
          <w:lang w:val="sk-SK"/>
        </w:rPr>
        <w:t>príslušnú rozpočtovú položku, s tým že komentár k rozpočtu bude obsahovať za jednotlivé obdobia aj údaje o výške maximálnej jednotkovej ceny práce</w:t>
      </w:r>
      <w:r w:rsidR="003624DE">
        <w:rPr>
          <w:rFonts w:ascii="Arial" w:hAnsi="Arial" w:cs="Arial"/>
          <w:b w:val="0"/>
          <w:color w:val="auto"/>
          <w:sz w:val="19"/>
          <w:szCs w:val="19"/>
          <w:lang w:val="sk-SK"/>
        </w:rPr>
        <w:t xml:space="preserve"> (hodinovej alebo </w:t>
      </w:r>
      <w:r w:rsidR="00A56817">
        <w:rPr>
          <w:rFonts w:ascii="Arial" w:hAnsi="Arial" w:cs="Arial"/>
          <w:b w:val="0"/>
          <w:color w:val="auto"/>
          <w:sz w:val="19"/>
          <w:szCs w:val="19"/>
          <w:lang w:val="sk-SK"/>
        </w:rPr>
        <w:t>funkčného platu</w:t>
      </w:r>
      <w:r w:rsidR="003624DE">
        <w:rPr>
          <w:rFonts w:ascii="Arial" w:hAnsi="Arial" w:cs="Arial"/>
          <w:b w:val="0"/>
          <w:color w:val="auto"/>
          <w:sz w:val="19"/>
          <w:szCs w:val="19"/>
          <w:lang w:val="sk-SK"/>
        </w:rPr>
        <w:t>)</w:t>
      </w:r>
      <w:r w:rsidRPr="0032396F">
        <w:rPr>
          <w:rFonts w:ascii="Arial" w:hAnsi="Arial" w:cs="Arial"/>
          <w:b w:val="0"/>
          <w:color w:val="auto"/>
          <w:sz w:val="19"/>
          <w:szCs w:val="19"/>
          <w:lang w:val="sk-SK"/>
        </w:rPr>
        <w:t>, ktorá musí byť v súlade s </w:t>
      </w:r>
      <w:r>
        <w:rPr>
          <w:rFonts w:ascii="Arial" w:hAnsi="Arial" w:cs="Arial"/>
          <w:b w:val="0"/>
          <w:color w:val="auto"/>
          <w:sz w:val="19"/>
          <w:szCs w:val="19"/>
          <w:lang w:val="sk-SK"/>
        </w:rPr>
        <w:t xml:space="preserve">Usmernením RO pre OP EVS č. 5. </w:t>
      </w:r>
    </w:p>
    <w:p w14:paraId="43A5B66F" w14:textId="77777777"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rámci národných projektov (podľa § 26 zákona č. 292/2014 Z. z.)</w:t>
      </w:r>
      <w:r w:rsidR="00C11901" w:rsidRPr="00C11901">
        <w:rPr>
          <w:rFonts w:ascii="Arial" w:hAnsi="Arial" w:cs="Arial"/>
          <w:b w:val="0"/>
          <w:color w:val="auto"/>
          <w:sz w:val="19"/>
          <w:szCs w:val="19"/>
          <w:lang w:val="sk-SK"/>
        </w:rPr>
        <w:t xml:space="preserve"> </w:t>
      </w:r>
      <w:r w:rsidR="00C11901">
        <w:rPr>
          <w:rFonts w:ascii="Arial" w:hAnsi="Arial" w:cs="Arial"/>
          <w:b w:val="0"/>
          <w:color w:val="auto"/>
          <w:sz w:val="19"/>
          <w:szCs w:val="19"/>
          <w:lang w:val="sk-SK"/>
        </w:rPr>
        <w:t>alebo dopytovo-orientovaných projektov, kde je žiadateľ je subjektom verejnej správy a jeho zamestnanci pôsobia na systematizovaných pracovných miestach</w:t>
      </w:r>
      <w:r w:rsidR="00C11901" w:rsidRPr="004F0878">
        <w:rPr>
          <w:rFonts w:ascii="Arial" w:hAnsi="Arial" w:cs="Arial"/>
          <w:b w:val="0"/>
          <w:color w:val="auto"/>
          <w:sz w:val="19"/>
          <w:szCs w:val="19"/>
          <w:lang w:val="sk-SK"/>
        </w:rPr>
        <w:t>, ktorých pracovný pomer vzniká na základe osobitného predpisu</w:t>
      </w:r>
      <w:r w:rsidR="00C11901">
        <w:rPr>
          <w:rFonts w:ascii="Arial" w:hAnsi="Arial" w:cs="Arial"/>
          <w:b w:val="0"/>
          <w:color w:val="auto"/>
          <w:sz w:val="19"/>
          <w:szCs w:val="19"/>
          <w:lang w:val="sk-SK"/>
        </w:rPr>
        <w:t xml:space="preserve"> (napr. Zákon o štátnej službe)</w:t>
      </w:r>
      <w:r w:rsidR="00C11901" w:rsidRPr="004F0878">
        <w:rPr>
          <w:rFonts w:ascii="Arial" w:hAnsi="Arial" w:cs="Arial"/>
          <w:b w:val="0"/>
          <w:color w:val="auto"/>
          <w:sz w:val="19"/>
          <w:szCs w:val="19"/>
          <w:lang w:val="sk-SK"/>
        </w:rPr>
        <w:t xml:space="preserve"> mimo Zákonníka práce alebo </w:t>
      </w:r>
      <w:r w:rsidR="00C11901">
        <w:rPr>
          <w:rFonts w:ascii="Arial" w:hAnsi="Arial" w:cs="Arial"/>
          <w:b w:val="0"/>
          <w:color w:val="auto"/>
          <w:sz w:val="19"/>
          <w:szCs w:val="19"/>
          <w:lang w:val="sk-SK"/>
        </w:rPr>
        <w:t xml:space="preserve">ide o </w:t>
      </w:r>
      <w:r w:rsidR="00C11901" w:rsidRPr="004F0878">
        <w:rPr>
          <w:rFonts w:ascii="Arial" w:hAnsi="Arial" w:cs="Arial"/>
          <w:b w:val="0"/>
          <w:color w:val="auto"/>
          <w:sz w:val="19"/>
          <w:szCs w:val="19"/>
          <w:lang w:val="sk-SK"/>
        </w:rPr>
        <w:t>zamestnancov vykonávajúcich práce vo</w:t>
      </w:r>
      <w:r w:rsidR="00C11901">
        <w:rPr>
          <w:rFonts w:ascii="Arial" w:hAnsi="Arial" w:cs="Arial"/>
          <w:b w:val="0"/>
          <w:color w:val="auto"/>
          <w:sz w:val="19"/>
          <w:szCs w:val="19"/>
          <w:lang w:val="sk-SK"/>
        </w:rPr>
        <w:t> </w:t>
      </w:r>
      <w:r w:rsidR="00C11901" w:rsidRPr="004F0878">
        <w:rPr>
          <w:rFonts w:ascii="Arial" w:hAnsi="Arial" w:cs="Arial"/>
          <w:b w:val="0"/>
          <w:color w:val="auto"/>
          <w:sz w:val="19"/>
          <w:szCs w:val="19"/>
          <w:lang w:val="sk-SK"/>
        </w:rPr>
        <w:t>verejnom záujme</w:t>
      </w:r>
      <w:r w:rsidR="00C11901">
        <w:rPr>
          <w:rFonts w:ascii="Arial" w:hAnsi="Arial" w:cs="Arial"/>
          <w:b w:val="0"/>
          <w:color w:val="auto"/>
          <w:sz w:val="19"/>
          <w:szCs w:val="19"/>
          <w:lang w:val="sk-SK"/>
        </w:rPr>
        <w:t>,</w:t>
      </w:r>
      <w:r w:rsidRPr="0032396F">
        <w:rPr>
          <w:rFonts w:ascii="Arial" w:hAnsi="Arial" w:cs="Arial"/>
          <w:b w:val="0"/>
          <w:color w:val="auto"/>
          <w:sz w:val="19"/>
          <w:szCs w:val="19"/>
          <w:lang w:val="sk-SK"/>
        </w:rPr>
        <w:t xml:space="preserve">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xml:space="preserve">, t.j. celkovej ceny práce za zamestnanca 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sidR="0084507C">
        <w:rPr>
          <w:rFonts w:ascii="Arial" w:hAnsi="Arial" w:cs="Arial"/>
          <w:b w:val="0"/>
          <w:color w:val="auto"/>
          <w:sz w:val="19"/>
          <w:szCs w:val="19"/>
          <w:lang w:val="sk-SK"/>
        </w:rPr>
        <w:t xml:space="preserve">informáciu </w:t>
      </w:r>
      <w:r w:rsidR="0084507C" w:rsidRPr="0084507C">
        <w:rPr>
          <w:rFonts w:ascii="Arial" w:hAnsi="Arial" w:cs="Arial"/>
          <w:b w:val="0"/>
          <w:color w:val="auto"/>
          <w:sz w:val="19"/>
          <w:szCs w:val="19"/>
          <w:lang w:val="sk-SK"/>
        </w:rPr>
        <w:t>o maximálnom funkčnom plate resp. jeho ekvivalentu</w:t>
      </w:r>
      <w:r w:rsidR="0084507C" w:rsidRPr="00F67895">
        <w:rPr>
          <w:rFonts w:ascii="Arial" w:hAnsi="Arial" w:cs="Arial"/>
          <w:b w:val="0"/>
          <w:color w:val="auto"/>
          <w:sz w:val="19"/>
          <w:szCs w:val="19"/>
          <w:vertAlign w:val="superscript"/>
          <w:lang w:val="sk-SK"/>
        </w:rPr>
        <w:footnoteReference w:id="64"/>
      </w:r>
      <w:r w:rsidR="0084507C" w:rsidRPr="0084507C">
        <w:rPr>
          <w:rFonts w:ascii="Arial" w:hAnsi="Arial"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ascii="Arial" w:hAnsi="Arial" w:cs="Arial"/>
          <w:b w:val="0"/>
          <w:color w:val="auto"/>
          <w:sz w:val="19"/>
          <w:szCs w:val="19"/>
          <w:lang w:val="sk-SK"/>
        </w:rPr>
        <w:t xml:space="preserve"> </w:t>
      </w:r>
    </w:p>
    <w:p w14:paraId="4754984A"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5"/>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6"/>
      </w:r>
      <w:r w:rsidR="004A039B" w:rsidRPr="0014645C">
        <w:rPr>
          <w:rFonts w:ascii="Arial" w:hAnsi="Arial" w:cs="Arial"/>
          <w:b w:val="0"/>
          <w:color w:val="auto"/>
          <w:sz w:val="19"/>
          <w:szCs w:val="19"/>
          <w:lang w:val="sk-SK"/>
        </w:rPr>
        <w:t>.</w:t>
      </w:r>
    </w:p>
    <w:p w14:paraId="1363322A" w14:textId="77777777"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5F884295"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096F395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7"/>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0AF808C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6874FD39" w14:textId="77777777"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6B23727C"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49EBE5C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79DAB7F7" w14:textId="77777777"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8"/>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56D0732B" w14:textId="77777777"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DF1CF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2B66786F"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9"/>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271238"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6F2A44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7595A2B1"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088F4B27" w14:textId="77777777"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7C42CB8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9876C10" w14:textId="77777777"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70"/>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4B497043"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5B649AFF" w14:textId="77777777"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1"/>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2"/>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3D9B0E9D" w14:textId="77777777"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008C7F0C" w14:textId="77777777"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28F292F4" w14:textId="77777777"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7CFC58D4"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3"/>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77E8BF93" w14:textId="77777777"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4"/>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5"/>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370A6B0E"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6"/>
      </w:r>
      <w:r w:rsidR="004265FD" w:rsidRPr="0014645C">
        <w:rPr>
          <w:rFonts w:ascii="Arial" w:hAnsi="Arial" w:cs="Arial"/>
          <w:b w:val="0"/>
          <w:color w:val="auto"/>
          <w:sz w:val="19"/>
          <w:szCs w:val="19"/>
          <w:lang w:val="sk-SK"/>
        </w:rPr>
        <w:t xml:space="preserve"> </w:t>
      </w:r>
    </w:p>
    <w:p w14:paraId="25B9CD48" w14:textId="77777777"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8"/>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64050AC9" w14:textId="77777777"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307BB3BC" w14:textId="77777777"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4AB10A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01AAE350"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3DF2538"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72A38ED0" w14:textId="7777777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07AABE9F" w14:textId="77777777"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C5F9362"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9"/>
      </w:r>
      <w:r w:rsidRPr="0014645C">
        <w:rPr>
          <w:rFonts w:ascii="Arial" w:hAnsi="Arial" w:cs="Arial"/>
          <w:b w:val="0"/>
          <w:color w:val="auto"/>
          <w:sz w:val="19"/>
          <w:szCs w:val="19"/>
          <w:lang w:val="sk-SK"/>
        </w:rPr>
        <w:t xml:space="preserve"> </w:t>
      </w:r>
    </w:p>
    <w:p w14:paraId="39A5E4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1"/>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2C3165CE" w14:textId="77777777"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2"/>
      </w:r>
    </w:p>
    <w:p w14:paraId="7E1B566A" w14:textId="77777777"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3"/>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9CF24C1"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1AC1F0E2" w14:textId="77777777"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1D42CFD1"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272B43DE" w14:textId="77777777"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41D7654E"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7F562A03" w14:textId="77777777"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4"/>
      </w:r>
      <w:r w:rsidRPr="0014645C">
        <w:rPr>
          <w:rFonts w:ascii="Arial" w:hAnsi="Arial" w:cs="Arial"/>
          <w:b/>
          <w:sz w:val="19"/>
          <w:szCs w:val="19"/>
          <w:lang w:val="sk-SK"/>
        </w:rPr>
        <w:t xml:space="preserve">. </w:t>
      </w:r>
    </w:p>
    <w:p w14:paraId="2796BCA3"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5CCF8351"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1FEDACEB"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C0F7BD3"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5"/>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790E404A"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32C553CA"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572C3E6E"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6"/>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7"/>
      </w:r>
      <w:r w:rsidRPr="0014645C">
        <w:rPr>
          <w:rFonts w:ascii="Arial" w:hAnsi="Arial" w:cs="Arial"/>
          <w:sz w:val="19"/>
          <w:szCs w:val="19"/>
        </w:rPr>
        <w:t xml:space="preserve">); </w:t>
      </w:r>
    </w:p>
    <w:p w14:paraId="5763D7D4"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2C5BC000" w14:textId="77777777"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56E18DA0"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260313DC" w14:textId="77777777"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5F1DA581" w14:textId="77777777"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0F6323C0" w14:textId="77777777" w:rsidR="00854B1A" w:rsidRPr="0014645C" w:rsidRDefault="00854B1A" w:rsidP="00854B1A">
      <w:pPr>
        <w:pStyle w:val="BodyText1"/>
        <w:rPr>
          <w:b/>
          <w:sz w:val="20"/>
          <w:lang w:val="sk-SK"/>
        </w:rPr>
      </w:pPr>
    </w:p>
    <w:p w14:paraId="695F4714" w14:textId="77777777"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0736AB4D" w14:textId="77777777"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8"/>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57566510" w14:textId="77777777"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28700A94"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9"/>
      </w:r>
    </w:p>
    <w:p w14:paraId="6D529B97" w14:textId="77777777"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27E92B"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3728CD1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/ov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3350ED95" w14:textId="77777777"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2"/>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42B73B21" w14:textId="77777777"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0A643E34" w14:textId="77777777"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42B302DE" w14:textId="77777777"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6881DE6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593E1ADD"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3E997D62"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216BDE10"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4232CDE6"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3211D256"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70BF08A7" w14:textId="77777777"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6BBBDF9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217D4D2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5F053B3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5"/>
      </w:r>
      <w:r w:rsidR="004265FD" w:rsidRPr="0014645C">
        <w:rPr>
          <w:rFonts w:ascii="Arial" w:hAnsi="Arial" w:cs="Arial"/>
          <w:b w:val="0"/>
          <w:color w:val="auto"/>
          <w:sz w:val="19"/>
          <w:szCs w:val="19"/>
          <w:lang w:val="sk-SK"/>
        </w:rPr>
        <w:t xml:space="preserve">. </w:t>
      </w:r>
    </w:p>
    <w:p w14:paraId="66BD7E5A"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0EA52694"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70C5B41C"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6B9B86C9"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6"/>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488ECD8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296F54F0" w14:textId="77777777"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2F1A4B10"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EBE706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0AEB76E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63DB1C6" w14:textId="77777777"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7D9A657" w14:textId="77777777"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3CF0DEE"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79563162" w14:textId="77777777"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7AB17934"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0583C2C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8"/>
      </w:r>
      <w:r w:rsidR="004265FD" w:rsidRPr="0014645C">
        <w:rPr>
          <w:rFonts w:ascii="Arial" w:hAnsi="Arial" w:cs="Arial"/>
          <w:b w:val="0"/>
          <w:color w:val="auto"/>
          <w:sz w:val="19"/>
          <w:szCs w:val="19"/>
          <w:lang w:val="sk-SK"/>
        </w:rPr>
        <w:t>.</w:t>
      </w:r>
    </w:p>
    <w:p w14:paraId="2AD4A5D0" w14:textId="77777777"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3AE9DBA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389C6D43"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641863C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9"/>
      </w:r>
      <w:r w:rsidRPr="0014645C">
        <w:rPr>
          <w:rFonts w:ascii="Arial" w:hAnsi="Arial" w:cs="Arial"/>
          <w:b w:val="0"/>
          <w:color w:val="auto"/>
          <w:sz w:val="19"/>
          <w:szCs w:val="19"/>
          <w:lang w:val="sk-SK"/>
        </w:rPr>
        <w:t xml:space="preserve"> </w:t>
      </w:r>
    </w:p>
    <w:p w14:paraId="16B8AB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458D930E"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634F68C2" w14:textId="77777777"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7872D129"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7CF074E" w14:textId="77777777" w:rsidR="000A2933" w:rsidRPr="0014645C" w:rsidRDefault="000A2933" w:rsidP="000A2933">
      <w:pPr>
        <w:pStyle w:val="BodyText1"/>
        <w:rPr>
          <w:b/>
          <w:sz w:val="20"/>
          <w:lang w:val="sk-SK"/>
        </w:rPr>
      </w:pPr>
    </w:p>
    <w:p w14:paraId="0C582D75" w14:textId="77777777"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2DD487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4D506AC8"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211D4F2D"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7C7346FD"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6D774959"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445DBD6"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570F67FF" w14:textId="77777777"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100"/>
      </w:r>
      <w:r w:rsidRPr="0014645C">
        <w:rPr>
          <w:rFonts w:ascii="Arial" w:hAnsi="Arial" w:cs="Arial"/>
          <w:sz w:val="19"/>
          <w:szCs w:val="19"/>
          <w:lang w:val="sk-SK"/>
        </w:rPr>
        <w:t xml:space="preserve">. </w:t>
      </w:r>
    </w:p>
    <w:p w14:paraId="051597E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287037FB"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7420563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798B1D6"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podpodpoložky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57EB0C39"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r w:rsidR="001874B7" w:rsidRPr="0014645C">
        <w:rPr>
          <w:rFonts w:ascii="Arial" w:hAnsi="Arial" w:cs="Arial"/>
          <w:sz w:val="19"/>
          <w:szCs w:val="19"/>
          <w:lang w:val="sk-SK"/>
        </w:rPr>
        <w:t>Žo</w:t>
      </w:r>
      <w:r w:rsidRPr="0014645C">
        <w:rPr>
          <w:rFonts w:ascii="Arial" w:hAnsi="Arial" w:cs="Arial"/>
          <w:sz w:val="19"/>
          <w:szCs w:val="19"/>
          <w:lang w:val="sk-SK"/>
        </w:rPr>
        <w:t xml:space="preserve">NFP je žiadateľ povinný predložiť aj doklad preukazujúci určenie hodnoty tovarov a služieb, ktoré sú predmetom </w:t>
      </w:r>
      <w:r w:rsidR="001874B7" w:rsidRPr="0014645C">
        <w:rPr>
          <w:rFonts w:ascii="Arial" w:hAnsi="Arial" w:cs="Arial"/>
          <w:sz w:val="19"/>
          <w:szCs w:val="19"/>
          <w:lang w:val="sk-SK"/>
        </w:rPr>
        <w:t>Žo</w:t>
      </w:r>
      <w:r w:rsidRPr="0014645C">
        <w:rPr>
          <w:rFonts w:ascii="Arial" w:hAnsi="Arial" w:cs="Arial"/>
          <w:sz w:val="19"/>
          <w:szCs w:val="19"/>
          <w:lang w:val="sk-SK"/>
        </w:rPr>
        <w:t>NFP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6F40CA5C"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r w:rsidR="001874B7" w:rsidRPr="0014645C">
        <w:rPr>
          <w:rFonts w:ascii="Arial" w:hAnsi="Arial" w:cs="Arial"/>
          <w:sz w:val="19"/>
          <w:szCs w:val="19"/>
          <w:lang w:val="sk-SK"/>
        </w:rPr>
        <w:t>Žo</w:t>
      </w:r>
      <w:r w:rsidRPr="0014645C">
        <w:rPr>
          <w:rFonts w:ascii="Arial" w:hAnsi="Arial" w:cs="Arial"/>
          <w:sz w:val="19"/>
          <w:szCs w:val="19"/>
          <w:lang w:val="sk-SK"/>
        </w:rPr>
        <w:t>NFP.</w:t>
      </w:r>
    </w:p>
    <w:p w14:paraId="23A01B97" w14:textId="77777777" w:rsidR="000A2933" w:rsidRPr="0014645C" w:rsidRDefault="000A2933" w:rsidP="000A2933">
      <w:pPr>
        <w:pStyle w:val="BodyText1"/>
        <w:rPr>
          <w:b/>
          <w:sz w:val="20"/>
          <w:lang w:val="sk-SK"/>
        </w:rPr>
      </w:pPr>
    </w:p>
    <w:p w14:paraId="504F468C" w14:textId="77777777" w:rsidR="004265FD" w:rsidRPr="0014645C" w:rsidRDefault="004265FD" w:rsidP="000A2933">
      <w:pPr>
        <w:pStyle w:val="BodyText1"/>
        <w:rPr>
          <w:b/>
          <w:sz w:val="20"/>
          <w:lang w:val="sk-SK"/>
        </w:rPr>
      </w:pPr>
      <w:r w:rsidRPr="0014645C">
        <w:rPr>
          <w:b/>
          <w:sz w:val="20"/>
          <w:lang w:val="sk-SK"/>
        </w:rPr>
        <w:t>Postup pri vypĺňaní rozpočtu</w:t>
      </w:r>
    </w:p>
    <w:p w14:paraId="0C5248C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jej podpoložky (prípadne podpodpoložky).</w:t>
      </w:r>
    </w:p>
    <w:p w14:paraId="4BBE743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647D938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4092C185"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5916ECB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5F845424"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rozpočtu je možné pridávať ďalšie podpoložky (podpodpoložky), ktoré obsahovo patria do predmetnej </w:t>
      </w:r>
    </w:p>
    <w:p w14:paraId="729CC83C"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03BA99D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28AD74B3"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xml:space="preserve">, podpoložky (podpodpoložky).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r w:rsidR="00E1761C" w:rsidRPr="0014645C">
        <w:rPr>
          <w:rFonts w:ascii="Arial" w:hAnsi="Arial" w:cs="Arial"/>
          <w:sz w:val="19"/>
          <w:szCs w:val="19"/>
          <w:lang w:val="sk-SK"/>
        </w:rPr>
        <w:t>podpodpoložka</w:t>
      </w:r>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2162C076" w14:textId="77777777"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Každá podpoložka (podpodpoložka)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647E22A4"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5603DB1F"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6CFA2387" w14:textId="77777777"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5331E821"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3CA31E05"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(podpodpoložky).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58C36C1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je potrebné určiť hlavnú aktivitu projektu</w:t>
      </w:r>
      <w:r w:rsidR="00040949" w:rsidRPr="0014645C">
        <w:rPr>
          <w:rStyle w:val="Odkaznapoznmkupodiarou"/>
          <w:rFonts w:cs="Arial"/>
          <w:szCs w:val="19"/>
          <w:lang w:val="sk-SK"/>
        </w:rPr>
        <w:footnoteReference w:id="101"/>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5C16E375"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7520DA50"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086434F7" w14:textId="77777777"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r w:rsidR="001874B7" w:rsidRPr="0014645C">
        <w:rPr>
          <w:rFonts w:ascii="Arial" w:hAnsi="Arial" w:cs="Arial"/>
          <w:sz w:val="19"/>
          <w:szCs w:val="19"/>
          <w:lang w:val="sk-SK"/>
        </w:rPr>
        <w:t>Žo</w:t>
      </w:r>
      <w:r w:rsidR="004265FD" w:rsidRPr="0014645C">
        <w:rPr>
          <w:rFonts w:ascii="Arial" w:hAnsi="Arial" w:cs="Arial"/>
          <w:sz w:val="19"/>
          <w:szCs w:val="19"/>
          <w:lang w:val="sk-SK"/>
        </w:rPr>
        <w:t>NFP/vyzvania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102"/>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07508BA0"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Výdavky podliehajú schváleniu RO pre OP EVS. To, že výdavok bude predbežne schválený, ešte</w:t>
      </w:r>
      <w:r w:rsidR="00F67895">
        <w:rPr>
          <w:rFonts w:ascii="Arial" w:hAnsi="Arial" w:cs="Arial"/>
          <w:b/>
          <w:sz w:val="19"/>
          <w:szCs w:val="19"/>
          <w:lang w:val="sk-SK"/>
        </w:rPr>
        <w:t xml:space="preserve"> </w:t>
      </w:r>
      <w:r w:rsidRPr="0014645C">
        <w:rPr>
          <w:rFonts w:ascii="Arial" w:hAnsi="Arial" w:cs="Arial"/>
          <w:b/>
          <w:sz w:val="19"/>
          <w:szCs w:val="19"/>
          <w:lang w:val="sk-SK"/>
        </w:rPr>
        <w:t xml:space="preserve">neznamená,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38092CD4" w14:textId="77777777" w:rsidR="00AC1F93" w:rsidRPr="0014645C" w:rsidRDefault="00AC1F93" w:rsidP="00AC1F93">
      <w:pPr>
        <w:pStyle w:val="Nadpis2"/>
        <w:rPr>
          <w:b/>
          <w:lang w:val="sk-SK"/>
        </w:rPr>
      </w:pPr>
      <w:bookmarkStart w:id="475" w:name="_Toc417082820"/>
      <w:bookmarkStart w:id="476" w:name="_Toc417132510"/>
      <w:bookmarkStart w:id="477" w:name="_Toc417648923"/>
      <w:bookmarkStart w:id="478" w:name="_Toc440355014"/>
      <w:bookmarkStart w:id="479" w:name="_Toc440375345"/>
      <w:bookmarkStart w:id="480" w:name="_Toc458432931"/>
      <w:bookmarkEnd w:id="475"/>
    </w:p>
    <w:p w14:paraId="5309813A" w14:textId="77777777" w:rsidR="006069FC" w:rsidRPr="0014645C" w:rsidRDefault="00953D2E" w:rsidP="00551D65">
      <w:pPr>
        <w:pStyle w:val="Nadpis2"/>
        <w:spacing w:line="480" w:lineRule="auto"/>
        <w:rPr>
          <w:b/>
          <w:lang w:val="sk-SK"/>
        </w:rPr>
      </w:pPr>
      <w:bookmarkStart w:id="481" w:name="_Toc334107"/>
      <w:r w:rsidRPr="0014645C">
        <w:rPr>
          <w:b/>
          <w:lang w:val="sk-SK"/>
        </w:rPr>
        <w:t>3.3</w:t>
      </w:r>
      <w:r w:rsidR="00400B1E" w:rsidRPr="0014645C">
        <w:rPr>
          <w:b/>
          <w:lang w:val="sk-SK"/>
        </w:rPr>
        <w:tab/>
      </w:r>
      <w:r w:rsidR="006069FC" w:rsidRPr="0014645C">
        <w:rPr>
          <w:b/>
          <w:lang w:val="sk-SK"/>
        </w:rPr>
        <w:t xml:space="preserve">Spôsob predloženia </w:t>
      </w:r>
      <w:r w:rsidR="009142A7" w:rsidRPr="0014645C">
        <w:rPr>
          <w:b/>
          <w:lang w:val="sk-SK"/>
        </w:rPr>
        <w:t>Ž</w:t>
      </w:r>
      <w:r w:rsidR="006069FC" w:rsidRPr="0014645C">
        <w:rPr>
          <w:b/>
          <w:lang w:val="sk-SK"/>
        </w:rPr>
        <w:t>oNFP</w:t>
      </w:r>
      <w:bookmarkEnd w:id="467"/>
      <w:bookmarkEnd w:id="476"/>
      <w:bookmarkEnd w:id="477"/>
      <w:bookmarkEnd w:id="478"/>
      <w:bookmarkEnd w:id="479"/>
      <w:bookmarkEnd w:id="480"/>
      <w:bookmarkEnd w:id="481"/>
    </w:p>
    <w:p w14:paraId="2EAF8176"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Pre úspešné  predloženie  </w:t>
      </w:r>
      <w:r w:rsidR="00F220F5" w:rsidRPr="0014645C">
        <w:rPr>
          <w:rFonts w:ascii="Arial" w:hAnsi="Arial" w:cs="Arial"/>
          <w:sz w:val="19"/>
          <w:szCs w:val="19"/>
          <w:lang w:val="sk-SK"/>
        </w:rPr>
        <w:t xml:space="preserve">ŽoNFP </w:t>
      </w:r>
      <w:r w:rsidR="00C85E20" w:rsidRPr="0014645C">
        <w:rPr>
          <w:rFonts w:ascii="Arial" w:hAnsi="Arial" w:cs="Arial"/>
          <w:sz w:val="19"/>
          <w:szCs w:val="19"/>
          <w:lang w:val="sk-SK"/>
        </w:rPr>
        <w:t xml:space="preserve">je na </w:t>
      </w:r>
      <w:r w:rsidR="00F220F5" w:rsidRPr="0014645C">
        <w:rPr>
          <w:rFonts w:ascii="Arial" w:hAnsi="Arial" w:cs="Arial"/>
          <w:sz w:val="19"/>
          <w:szCs w:val="19"/>
          <w:lang w:val="sk-SK"/>
        </w:rPr>
        <w:t xml:space="preserve">RO pre OP EVS </w:t>
      </w:r>
      <w:r>
        <w:rPr>
          <w:rFonts w:ascii="Arial" w:hAnsi="Arial" w:cs="Arial"/>
          <w:sz w:val="19"/>
          <w:szCs w:val="19"/>
          <w:lang w:val="sk-SK"/>
        </w:rPr>
        <w:t>musí žiadateľ splniť podmienku doručenia stanovenú zákonom o príspevku z EŠIF a SR EŠIF upravenú pre aplikáciu v reáliách  OP EVS v  tejto príručke a konkrétnom vyzvaní.</w:t>
      </w:r>
    </w:p>
    <w:p w14:paraId="1E065B38" w14:textId="77777777" w:rsidR="00B221DB" w:rsidRPr="00174DF4" w:rsidRDefault="00B221DB" w:rsidP="00B221DB">
      <w:pPr>
        <w:pStyle w:val="Zkladntext"/>
        <w:tabs>
          <w:tab w:val="left" w:pos="720"/>
        </w:tabs>
        <w:spacing w:before="120" w:line="288" w:lineRule="auto"/>
        <w:jc w:val="both"/>
        <w:rPr>
          <w:rFonts w:ascii="Arial" w:hAnsi="Arial" w:cs="Arial"/>
          <w:sz w:val="19"/>
          <w:szCs w:val="19"/>
          <w:lang w:val="sk-SK"/>
        </w:rPr>
      </w:pPr>
      <w:r w:rsidRPr="00174DF4">
        <w:rPr>
          <w:rFonts w:ascii="Arial" w:hAnsi="Arial" w:cs="Arial"/>
          <w:sz w:val="19"/>
          <w:szCs w:val="19"/>
          <w:lang w:val="sk-SK"/>
        </w:rPr>
        <w:t xml:space="preserve">Pre splnenie podmienky doručenia musí byť ŽoNFP doručená </w:t>
      </w:r>
      <w:r w:rsidRPr="00174DF4">
        <w:rPr>
          <w:szCs w:val="22"/>
          <w:lang w:val="sk-SK"/>
        </w:rPr>
        <w:t>riadne, včas a vo forme určenej RO.</w:t>
      </w:r>
    </w:p>
    <w:p w14:paraId="74E63487"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 určenej forme</w:t>
      </w:r>
    </w:p>
    <w:p w14:paraId="3E7A204B"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sidRPr="00E11CC4">
        <w:rPr>
          <w:rFonts w:ascii="Arial" w:hAnsi="Arial" w:cs="Arial"/>
          <w:sz w:val="19"/>
          <w:szCs w:val="19"/>
          <w:lang w:val="sk-SK"/>
        </w:rPr>
        <w:t>ŽoNFP je doručená v určenej forme, ak je doručená prostredníctvom verejnej časti ITMS2014+</w:t>
      </w:r>
      <w:r>
        <w:rPr>
          <w:rFonts w:ascii="Arial" w:hAnsi="Arial" w:cs="Arial"/>
          <w:sz w:val="19"/>
          <w:szCs w:val="19"/>
          <w:lang w:val="sk-SK"/>
        </w:rPr>
        <w:t xml:space="preserve"> (bližšie kap.3.3.1)</w:t>
      </w:r>
      <w:r w:rsidRPr="00E11CC4">
        <w:rPr>
          <w:rFonts w:ascii="Arial" w:hAnsi="Arial" w:cs="Arial"/>
          <w:sz w:val="19"/>
          <w:szCs w:val="19"/>
          <w:lang w:val="sk-SK"/>
        </w:rPr>
        <w:t xml:space="preserve"> a zároveň v písomnej </w:t>
      </w:r>
      <w:r w:rsidR="00EC4985">
        <w:rPr>
          <w:rFonts w:ascii="Arial" w:hAnsi="Arial" w:cs="Arial"/>
          <w:sz w:val="19"/>
          <w:szCs w:val="19"/>
          <w:lang w:val="sk-SK"/>
        </w:rPr>
        <w:t>forme</w:t>
      </w:r>
      <w:r>
        <w:rPr>
          <w:rFonts w:ascii="Arial" w:hAnsi="Arial" w:cs="Arial"/>
          <w:sz w:val="19"/>
          <w:szCs w:val="19"/>
          <w:lang w:val="sk-SK"/>
        </w:rPr>
        <w:t xml:space="preserve"> (bližšie kap. 3.3.2)</w:t>
      </w:r>
      <w:r w:rsidRPr="00E11CC4">
        <w:rPr>
          <w:rFonts w:ascii="Arial" w:hAnsi="Arial" w:cs="Arial"/>
          <w:sz w:val="19"/>
          <w:szCs w:val="19"/>
          <w:lang w:val="sk-SK"/>
        </w:rPr>
        <w:t xml:space="preserve">. Elektronické doručenie ŽoNFP v zmysle zákona o e-Governmente sa považuje za doručenie v písomnej </w:t>
      </w:r>
      <w:r w:rsidR="00EC4985">
        <w:rPr>
          <w:rFonts w:ascii="Arial" w:hAnsi="Arial" w:cs="Arial"/>
          <w:sz w:val="19"/>
          <w:szCs w:val="19"/>
          <w:lang w:val="sk-SK"/>
        </w:rPr>
        <w:t>forme</w:t>
      </w:r>
      <w:r w:rsidRPr="00E11CC4">
        <w:rPr>
          <w:rFonts w:ascii="Arial" w:hAnsi="Arial" w:cs="Arial"/>
          <w:sz w:val="19"/>
          <w:szCs w:val="19"/>
          <w:lang w:val="sk-SK"/>
        </w:rPr>
        <w:t xml:space="preserve">. </w:t>
      </w:r>
    </w:p>
    <w:p w14:paraId="6E35C3D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včas</w:t>
      </w:r>
    </w:p>
    <w:p w14:paraId="1FA642AE"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ŽoNFP je doručená včas, ak je doručená </w:t>
      </w:r>
      <w:r w:rsidRPr="00E11CC4">
        <w:rPr>
          <w:rFonts w:ascii="Arial" w:hAnsi="Arial" w:cs="Arial"/>
          <w:sz w:val="19"/>
          <w:szCs w:val="19"/>
          <w:lang w:val="sk-SK"/>
        </w:rPr>
        <w:t>podľa lehoty na to určenej písomným vyzvaním, teda do dátumu, ktorý určuje uzavretie vyzvania</w:t>
      </w:r>
      <w:r>
        <w:rPr>
          <w:rFonts w:ascii="Arial" w:hAnsi="Arial" w:cs="Arial"/>
          <w:sz w:val="19"/>
          <w:szCs w:val="19"/>
          <w:lang w:val="sk-SK"/>
        </w:rPr>
        <w:t>. resp. hodnotiaceho kola</w:t>
      </w:r>
      <w:r w:rsidRPr="00E11CC4">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Pre splnenie podmienky podať ŽoNFP včas je rozhodujúci dátum podania</w:t>
      </w:r>
      <w:r w:rsidR="00EC4985">
        <w:rPr>
          <w:rFonts w:ascii="Arial" w:hAnsi="Arial" w:cs="Arial"/>
          <w:sz w:val="19"/>
          <w:szCs w:val="19"/>
          <w:lang w:val="sk-SK"/>
        </w:rPr>
        <w:t xml:space="preserve"> </w:t>
      </w:r>
      <w:r w:rsidRPr="00E11CC4">
        <w:rPr>
          <w:rFonts w:ascii="Arial" w:hAnsi="Arial" w:cs="Arial"/>
          <w:sz w:val="19"/>
          <w:szCs w:val="19"/>
          <w:lang w:val="sk-SK"/>
        </w:rPr>
        <w:t xml:space="preserve"> písomnej </w:t>
      </w:r>
      <w:r w:rsidR="00EC4985">
        <w:rPr>
          <w:rFonts w:ascii="Arial" w:hAnsi="Arial" w:cs="Arial"/>
          <w:sz w:val="19"/>
          <w:szCs w:val="19"/>
          <w:lang w:val="sk-SK"/>
        </w:rPr>
        <w:t>formy</w:t>
      </w:r>
      <w:r>
        <w:rPr>
          <w:rFonts w:ascii="Arial" w:hAnsi="Arial" w:cs="Arial"/>
          <w:sz w:val="19"/>
          <w:szCs w:val="19"/>
          <w:lang w:val="sk-SK"/>
        </w:rPr>
        <w:t xml:space="preserve"> ŽoNFP osobne u poskytovateľa </w:t>
      </w:r>
      <w:r w:rsidRPr="009B5A9B">
        <w:rPr>
          <w:rFonts w:ascii="Arial" w:hAnsi="Arial" w:cs="Arial"/>
          <w:sz w:val="19"/>
          <w:szCs w:val="19"/>
          <w:lang w:val="sk-SK"/>
        </w:rPr>
        <w:t>na podateľni SEP MV SR (RO o prijatí vystaví žiadateľovi potvrdenie s vyznačeným dátumom prijatia ŽoNFP)</w:t>
      </w:r>
      <w:r>
        <w:rPr>
          <w:rFonts w:ascii="Arial" w:hAnsi="Arial" w:cs="Arial"/>
          <w:sz w:val="19"/>
          <w:szCs w:val="19"/>
          <w:lang w:val="sk-SK"/>
        </w:rPr>
        <w:t xml:space="preserve"> </w:t>
      </w:r>
      <w:r w:rsidRPr="00E11CC4">
        <w:rPr>
          <w:rFonts w:ascii="Arial" w:hAnsi="Arial" w:cs="Arial"/>
          <w:sz w:val="19"/>
          <w:szCs w:val="19"/>
          <w:lang w:val="sk-SK"/>
        </w:rPr>
        <w:t>alebo dátum odovzdania na poštovú, resp. inú prepravu</w:t>
      </w:r>
      <w:r>
        <w:rPr>
          <w:rFonts w:ascii="Arial" w:hAnsi="Arial" w:cs="Arial"/>
          <w:sz w:val="19"/>
          <w:szCs w:val="19"/>
          <w:lang w:val="sk-SK"/>
        </w:rPr>
        <w:t xml:space="preserve"> </w:t>
      </w:r>
      <w:r w:rsidRPr="009B5A9B">
        <w:rPr>
          <w:rFonts w:ascii="Arial" w:hAnsi="Arial" w:cs="Arial"/>
          <w:sz w:val="19"/>
          <w:szCs w:val="19"/>
          <w:lang w:val="sk-SK"/>
        </w:rPr>
        <w:t>(napr. zasielanie prostredníctvom kuriéra)</w:t>
      </w:r>
      <w:r w:rsidRPr="00E11CC4">
        <w:rPr>
          <w:rFonts w:ascii="Arial" w:hAnsi="Arial" w:cs="Arial"/>
          <w:sz w:val="19"/>
          <w:szCs w:val="19"/>
          <w:lang w:val="sk-SK"/>
        </w:rPr>
        <w:t xml:space="preserve">. V prípade elektronického doručenia ŽoNFP v zmysle zákona o e-Governmente je rozhodujúci dátum podania ŽoNFP do elektronickej schránky RO. </w:t>
      </w:r>
    </w:p>
    <w:p w14:paraId="4858DC8F"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riadne</w:t>
      </w:r>
    </w:p>
    <w:p w14:paraId="14124181"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RO pre OP EVS ako poskytovateľ ŽoNFP na </w:t>
      </w:r>
      <w:r w:rsidRPr="00174DF4">
        <w:rPr>
          <w:rFonts w:ascii="Arial" w:hAnsi="Arial" w:cs="Arial"/>
          <w:sz w:val="19"/>
          <w:szCs w:val="19"/>
          <w:lang w:val="sk-SK"/>
        </w:rPr>
        <w:t xml:space="preserve">základe kapitoly 3.2.1.1 </w:t>
      </w:r>
      <w:r>
        <w:rPr>
          <w:rFonts w:ascii="Arial" w:hAnsi="Arial" w:cs="Arial"/>
          <w:sz w:val="19"/>
          <w:szCs w:val="19"/>
          <w:lang w:val="sk-SK"/>
        </w:rPr>
        <w:t>SR</w:t>
      </w:r>
      <w:r w:rsidRPr="00174DF4">
        <w:rPr>
          <w:rFonts w:ascii="Arial" w:hAnsi="Arial" w:cs="Arial"/>
          <w:sz w:val="19"/>
          <w:szCs w:val="19"/>
          <w:lang w:val="sk-SK"/>
        </w:rPr>
        <w:t xml:space="preserve"> EŠIF </w:t>
      </w:r>
      <w:r>
        <w:rPr>
          <w:rFonts w:ascii="Arial" w:hAnsi="Arial" w:cs="Arial"/>
          <w:sz w:val="19"/>
          <w:szCs w:val="19"/>
          <w:lang w:val="sk-SK"/>
        </w:rPr>
        <w:t xml:space="preserve">určí vo výzve </w:t>
      </w:r>
      <w:r w:rsidRPr="00174DF4">
        <w:rPr>
          <w:rFonts w:ascii="Arial" w:hAnsi="Arial" w:cs="Arial"/>
          <w:sz w:val="19"/>
          <w:szCs w:val="19"/>
          <w:lang w:val="sk-SK"/>
        </w:rPr>
        <w:t>podmi</w:t>
      </w:r>
      <w:r>
        <w:rPr>
          <w:rFonts w:ascii="Arial" w:hAnsi="Arial" w:cs="Arial"/>
          <w:sz w:val="19"/>
          <w:szCs w:val="19"/>
          <w:lang w:val="sk-SK"/>
        </w:rPr>
        <w:t xml:space="preserve">enky pre riadne doručenie ŽoNFP. Obvykle musí byť </w:t>
      </w:r>
      <w:r w:rsidRPr="00174DF4">
        <w:rPr>
          <w:rFonts w:ascii="Arial" w:hAnsi="Arial" w:cs="Arial"/>
          <w:sz w:val="19"/>
          <w:szCs w:val="19"/>
          <w:lang w:val="sk-SK"/>
        </w:rPr>
        <w:t>ŽoNFP vyplnená v slovenskom jazyku  písmom umožňujúcim rozpoznanie obsahu textu</w:t>
      </w:r>
      <w:r>
        <w:rPr>
          <w:rFonts w:ascii="Arial" w:hAnsi="Arial" w:cs="Arial"/>
          <w:sz w:val="19"/>
          <w:szCs w:val="19"/>
          <w:lang w:val="sk-SK"/>
        </w:rPr>
        <w:t xml:space="preserve"> a  </w:t>
      </w:r>
      <w:r w:rsidRPr="00174DF4">
        <w:rPr>
          <w:rFonts w:ascii="Arial" w:hAnsi="Arial" w:cs="Arial"/>
          <w:sz w:val="19"/>
          <w:szCs w:val="19"/>
          <w:lang w:val="sk-SK"/>
        </w:rPr>
        <w:t xml:space="preserve"> v písomnej </w:t>
      </w:r>
      <w:r w:rsidR="00780F49">
        <w:rPr>
          <w:rFonts w:ascii="Arial" w:hAnsi="Arial" w:cs="Arial"/>
          <w:sz w:val="19"/>
          <w:szCs w:val="19"/>
          <w:lang w:val="sk-SK"/>
        </w:rPr>
        <w:t>forme</w:t>
      </w:r>
      <w:r w:rsidRPr="00174DF4">
        <w:rPr>
          <w:rFonts w:ascii="Arial" w:hAnsi="Arial" w:cs="Arial"/>
          <w:sz w:val="19"/>
          <w:szCs w:val="19"/>
          <w:lang w:val="sk-SK"/>
        </w:rPr>
        <w:t xml:space="preserve">  podpísaná  štatutárnym orgánom</w:t>
      </w:r>
      <w:r>
        <w:rPr>
          <w:rFonts w:ascii="Arial" w:hAnsi="Arial" w:cs="Arial"/>
          <w:sz w:val="19"/>
          <w:szCs w:val="19"/>
          <w:lang w:val="sk-SK"/>
        </w:rPr>
        <w:t xml:space="preserve"> žiadateľa.</w:t>
      </w:r>
    </w:p>
    <w:p w14:paraId="1B67A664"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prípade predkladania príloh k ŽoNFP požadovaných výzvou/vyzvaním na overenie podmienok poskytnutia príspevku sa pre prílohy primerane aplikujú </w:t>
      </w:r>
      <w:r>
        <w:rPr>
          <w:rFonts w:ascii="Arial" w:hAnsi="Arial" w:cs="Arial"/>
          <w:sz w:val="19"/>
          <w:szCs w:val="19"/>
          <w:lang w:val="sk-SK"/>
        </w:rPr>
        <w:t>podmienky</w:t>
      </w:r>
      <w:r w:rsidRPr="0014645C">
        <w:rPr>
          <w:rFonts w:ascii="Arial" w:hAnsi="Arial" w:cs="Arial"/>
          <w:sz w:val="19"/>
          <w:szCs w:val="19"/>
          <w:lang w:val="sk-SK"/>
        </w:rPr>
        <w:t xml:space="preserve"> pre riadne doručenie ako sú stanovené  vo vyzvaní/výzve</w:t>
      </w:r>
      <w:r>
        <w:rPr>
          <w:rFonts w:ascii="Arial" w:hAnsi="Arial" w:cs="Arial"/>
          <w:sz w:val="19"/>
          <w:szCs w:val="19"/>
          <w:lang w:val="sk-SK"/>
        </w:rPr>
        <w:t xml:space="preserve"> pre ŽoNFP</w:t>
      </w:r>
      <w:r w:rsidRPr="0014645C">
        <w:rPr>
          <w:rFonts w:ascii="Arial" w:hAnsi="Arial" w:cs="Arial"/>
          <w:sz w:val="19"/>
          <w:szCs w:val="19"/>
          <w:lang w:val="sk-SK"/>
        </w:rPr>
        <w:t>.</w:t>
      </w:r>
    </w:p>
    <w:p w14:paraId="72670A77" w14:textId="77777777" w:rsidR="00F220F5"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ŽoNFP</w:t>
      </w:r>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ŽoNFP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Potvrdenie o registrácii ŽoNFP</w:t>
      </w:r>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760963A6" w14:textId="77777777" w:rsidR="00B221DB" w:rsidRPr="0014645C" w:rsidRDefault="00B221DB"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b/>
          <w:sz w:val="19"/>
          <w:szCs w:val="19"/>
          <w:lang w:val="sk-SK"/>
        </w:rPr>
        <w:t>V prípade, ak žiadateľ nepredložil ŽoNFP riadne, včas alebo v určenej forme, RO vydá rozhodnutie o zastavení konania o ŽoNFP.</w:t>
      </w:r>
      <w:r>
        <w:rPr>
          <w:rFonts w:ascii="Arial" w:hAnsi="Arial" w:cs="Arial"/>
          <w:b/>
          <w:sz w:val="19"/>
          <w:szCs w:val="19"/>
          <w:lang w:val="sk-SK"/>
        </w:rPr>
        <w:t xml:space="preserve"> </w:t>
      </w:r>
    </w:p>
    <w:p w14:paraId="6140D136"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482" w:name="_Toc413832245"/>
      <w:bookmarkStart w:id="483" w:name="_Toc417132511"/>
      <w:bookmarkStart w:id="484" w:name="_Toc417648924"/>
      <w:bookmarkStart w:id="485" w:name="_Toc440355015"/>
      <w:bookmarkStart w:id="486" w:name="_Toc440375346"/>
      <w:bookmarkStart w:id="487" w:name="_Toc458432932"/>
    </w:p>
    <w:p w14:paraId="0EA6F2D7" w14:textId="77777777" w:rsidR="00F220F5" w:rsidRPr="0014645C" w:rsidRDefault="00953D2E" w:rsidP="00AC1F93">
      <w:pPr>
        <w:pStyle w:val="Nadpis3"/>
        <w:spacing w:line="360" w:lineRule="auto"/>
        <w:ind w:left="720"/>
        <w:jc w:val="both"/>
        <w:rPr>
          <w:b/>
          <w:color w:val="3C8A2E" w:themeColor="accent5"/>
          <w:sz w:val="24"/>
          <w:szCs w:val="24"/>
          <w:lang w:val="sk-SK"/>
        </w:rPr>
      </w:pPr>
      <w:bookmarkStart w:id="488" w:name="_Toc334108"/>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elektronicky prostredníctvom ITMS2014+</w:t>
      </w:r>
      <w:bookmarkEnd w:id="482"/>
      <w:bookmarkEnd w:id="483"/>
      <w:bookmarkEnd w:id="484"/>
      <w:bookmarkEnd w:id="485"/>
      <w:bookmarkEnd w:id="486"/>
      <w:bookmarkEnd w:id="487"/>
      <w:bookmarkEnd w:id="488"/>
    </w:p>
    <w:p w14:paraId="35BEDD0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763119FF"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54BF3309" w14:textId="77777777"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4"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14645C">
        <w:rPr>
          <w:rFonts w:ascii="Arial" w:hAnsi="Arial" w:cs="Arial"/>
          <w:sz w:val="19"/>
          <w:szCs w:val="19"/>
          <w:lang w:val="sk-SK" w:eastAsia="sk-SK"/>
        </w:rPr>
        <w:t>y</w:t>
      </w:r>
      <w:r w:rsidRPr="0014645C">
        <w:rPr>
          <w:rFonts w:ascii="Arial" w:hAnsi="Arial" w:cs="Arial"/>
          <w:sz w:val="19"/>
          <w:szCs w:val="19"/>
          <w:lang w:val="sk-SK" w:eastAsia="sk-SK"/>
        </w:rPr>
        <w:t xml:space="preserve">/pokynov k vypĺňaniu žiadosti o zriadenie používateľského konta, ktoré sú dostupné priamo v elektronickom formulári ŽoAK. </w:t>
      </w:r>
    </w:p>
    <w:p w14:paraId="4615D396" w14:textId="77777777" w:rsidR="00AC1C0F" w:rsidRPr="0014645C" w:rsidRDefault="00AC1C0F" w:rsidP="006114F6">
      <w:pPr>
        <w:spacing w:line="288" w:lineRule="auto"/>
        <w:jc w:val="both"/>
        <w:rPr>
          <w:rFonts w:ascii="Arial" w:hAnsi="Arial" w:cs="Arial"/>
          <w:sz w:val="19"/>
          <w:szCs w:val="19"/>
          <w:lang w:val="sk-SK"/>
        </w:rPr>
      </w:pPr>
    </w:p>
    <w:p w14:paraId="4E62E9DF" w14:textId="77777777"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t>Procesný postup predloženia ŽoNFP prostredníctvom ITMS</w:t>
      </w:r>
    </w:p>
    <w:p w14:paraId="43B2FBAF"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Žiadateľ</w:t>
      </w:r>
      <w:r w:rsidR="00B221DB">
        <w:rPr>
          <w:rFonts w:ascii="Arial" w:hAnsi="Arial" w:cs="Arial"/>
          <w:sz w:val="19"/>
          <w:szCs w:val="19"/>
          <w:lang w:val="sk-SK"/>
        </w:rPr>
        <w:t xml:space="preserve"> najprv</w:t>
      </w:r>
      <w:r w:rsidRPr="0014645C">
        <w:rPr>
          <w:rFonts w:ascii="Arial" w:hAnsi="Arial" w:cs="Arial"/>
          <w:sz w:val="19"/>
          <w:szCs w:val="19"/>
          <w:lang w:val="sk-SK"/>
        </w:rPr>
        <w:t xml:space="preserve"> predkladá ŽoNFP elektronicky prostredníctvom verejnej časti ITMS2014+</w:t>
      </w:r>
      <w:r w:rsidR="00B221DB">
        <w:rPr>
          <w:rFonts w:ascii="Arial" w:hAnsi="Arial" w:cs="Arial"/>
          <w:sz w:val="19"/>
          <w:szCs w:val="19"/>
          <w:lang w:val="sk-SK"/>
        </w:rPr>
        <w:t>.</w:t>
      </w:r>
      <w:r w:rsidRPr="0014645C">
        <w:rPr>
          <w:rFonts w:ascii="Arial" w:hAnsi="Arial" w:cs="Arial"/>
          <w:sz w:val="19"/>
          <w:szCs w:val="19"/>
          <w:lang w:val="sk-SK"/>
        </w:rPr>
        <w:t xml:space="preserve"> </w:t>
      </w:r>
      <w:r w:rsidRPr="0014645C">
        <w:rPr>
          <w:rFonts w:ascii="Arial" w:hAnsi="Arial" w:cs="Arial"/>
          <w:sz w:val="19"/>
          <w:szCs w:val="19"/>
          <w:lang w:val="sk-SK"/>
        </w:rPr>
        <w:br/>
        <w:t xml:space="preserve"> Odoslanie ŽoNFP </w:t>
      </w:r>
      <w:r w:rsidRPr="0014645C">
        <w:rPr>
          <w:rFonts w:ascii="Arial" w:hAnsi="Arial" w:cs="Arial"/>
          <w:sz w:val="19"/>
          <w:szCs w:val="19"/>
          <w:lang w:val="sk-SK"/>
        </w:rPr>
        <w:br/>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5"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6" w:history="1"/>
      <w:r w:rsidRPr="0014645C">
        <w:rPr>
          <w:rFonts w:ascii="Arial" w:hAnsi="Arial" w:cs="Arial"/>
          <w:sz w:val="19"/>
          <w:szCs w:val="19"/>
          <w:lang w:val="sk-SK"/>
        </w:rPr>
        <w:t xml:space="preserve">v Usmernení CKO č. 1 k postupu administrácie ŽoNFP cez ITMS2014+. </w:t>
      </w:r>
    </w:p>
    <w:p w14:paraId="446E4316" w14:textId="77777777" w:rsidR="00D150CA" w:rsidRDefault="00D150CA" w:rsidP="00BF3812">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55108D04" w14:textId="77777777" w:rsidR="00BF3812" w:rsidRPr="00BF3812" w:rsidRDefault="00BF3812" w:rsidP="00BF3812">
      <w:pPr>
        <w:pStyle w:val="Zkladntext"/>
        <w:spacing w:after="0"/>
        <w:jc w:val="both"/>
        <w:rPr>
          <w:rFonts w:ascii="Arial" w:hAnsi="Arial" w:cs="Arial"/>
          <w:sz w:val="19"/>
          <w:szCs w:val="19"/>
          <w:lang w:val="sk-SK"/>
        </w:rPr>
      </w:pPr>
    </w:p>
    <w:p w14:paraId="76FEAD1D" w14:textId="77777777"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ŽoNFP je v ITMS2014+ rozdelený na dva za sebou logicky nasledujúce kroky. </w:t>
      </w:r>
    </w:p>
    <w:p w14:paraId="2344297F" w14:textId="77777777"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t>Prvým krokom je wizard</w:t>
      </w:r>
      <w:r w:rsidRPr="0014645C">
        <w:rPr>
          <w:rFonts w:ascii="Arial" w:hAnsi="Arial" w:cs="Arial"/>
          <w:sz w:val="19"/>
          <w:szCs w:val="19"/>
          <w:lang w:val="sk-SK"/>
        </w:rPr>
        <w:t>, ktorý slúži na vytvorenie ŽoNFP, výber a zadanie primárnych údajov ŽoNFP.</w:t>
      </w:r>
      <w:r w:rsidR="001B2286" w:rsidRPr="0014645C">
        <w:rPr>
          <w:rFonts w:ascii="Arial" w:hAnsi="Arial" w:cs="Arial"/>
          <w:sz w:val="19"/>
          <w:szCs w:val="19"/>
          <w:lang w:val="sk-SK"/>
        </w:rPr>
        <w:t xml:space="preserve"> Wizard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8F8BFA3" w14:textId="77777777"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ŽoNFP</w:t>
      </w:r>
      <w:r w:rsidRPr="0014645C">
        <w:rPr>
          <w:rFonts w:ascii="Arial" w:hAnsi="Arial" w:cs="Arial"/>
          <w:sz w:val="19"/>
          <w:szCs w:val="19"/>
          <w:lang w:val="sk-SK"/>
        </w:rPr>
        <w:t xml:space="preserve">, ktorý sa zobrazí automaticky po ukončení wizardu vytvorenia ŽoNFP. </w:t>
      </w:r>
      <w:r w:rsidR="00AF7EB8" w:rsidRPr="0014645C">
        <w:rPr>
          <w:rFonts w:ascii="Arial" w:hAnsi="Arial" w:cs="Arial"/>
          <w:sz w:val="19"/>
          <w:szCs w:val="19"/>
          <w:lang w:val="sk-SK"/>
        </w:rPr>
        <w:t>Elektronický formulár ŽoNFP na verejnej časti  ITMS2014+ je rozdelený do nasledovných logických celkov:</w:t>
      </w:r>
    </w:p>
    <w:p w14:paraId="49DC832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2BA0CFE1"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5353BA9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4E2AE4A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E92259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27BA0786"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Podmienky poskytnutia príspevku,</w:t>
      </w:r>
    </w:p>
    <w:p w14:paraId="26BF7374"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 xml:space="preserve">Čestné vyhlásenie.  </w:t>
      </w:r>
    </w:p>
    <w:p w14:paraId="19BCDF77" w14:textId="77777777"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7DD5A627" w14:textId="77777777" w:rsidR="004E5C2D" w:rsidRPr="0014645C" w:rsidRDefault="004E5C2D" w:rsidP="0091333D">
      <w:pPr>
        <w:spacing w:before="120" w:after="120" w:line="288" w:lineRule="auto"/>
        <w:jc w:val="both"/>
        <w:rPr>
          <w:rFonts w:ascii="Arial" w:hAnsi="Arial" w:cs="Arial"/>
          <w:sz w:val="19"/>
          <w:szCs w:val="19"/>
          <w:lang w:val="sk-SK"/>
        </w:rPr>
      </w:pPr>
    </w:p>
    <w:p w14:paraId="085422C7" w14:textId="77777777"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1EC6E278" w14:textId="77777777" w:rsidR="00AF7EB8" w:rsidRPr="0014645C" w:rsidRDefault="00AF7EB8" w:rsidP="001B2286">
      <w:pPr>
        <w:spacing w:line="288" w:lineRule="auto"/>
        <w:rPr>
          <w:lang w:val="sk-SK"/>
        </w:rPr>
      </w:pPr>
    </w:p>
    <w:p w14:paraId="4EEAD595" w14:textId="77777777" w:rsidR="00F220F5" w:rsidRPr="0014645C" w:rsidRDefault="00953D2E" w:rsidP="00551D65">
      <w:pPr>
        <w:pStyle w:val="Nadpis3"/>
        <w:spacing w:line="480" w:lineRule="auto"/>
        <w:ind w:left="720"/>
        <w:rPr>
          <w:b/>
          <w:sz w:val="24"/>
          <w:szCs w:val="24"/>
          <w:lang w:val="sk-SK"/>
        </w:rPr>
      </w:pPr>
      <w:bookmarkStart w:id="489" w:name="_Toc418003090"/>
      <w:bookmarkStart w:id="490" w:name="_Toc417132512"/>
      <w:bookmarkStart w:id="491" w:name="_Toc417648925"/>
      <w:bookmarkStart w:id="492" w:name="_Toc440355016"/>
      <w:bookmarkStart w:id="493" w:name="_Toc440375347"/>
      <w:bookmarkStart w:id="494" w:name="_Toc458432933"/>
      <w:bookmarkStart w:id="495" w:name="_Toc334109"/>
      <w:bookmarkEnd w:id="489"/>
      <w:r w:rsidRPr="0014645C">
        <w:rPr>
          <w:b/>
          <w:color w:val="3C8A2E" w:themeColor="accent5"/>
          <w:sz w:val="24"/>
          <w:szCs w:val="24"/>
          <w:lang w:val="sk-SK"/>
        </w:rPr>
        <w:t>3.3.2</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v písomnej forme</w:t>
      </w:r>
      <w:bookmarkEnd w:id="490"/>
      <w:bookmarkEnd w:id="491"/>
      <w:bookmarkEnd w:id="492"/>
      <w:bookmarkEnd w:id="493"/>
      <w:bookmarkEnd w:id="494"/>
      <w:bookmarkEnd w:id="495"/>
    </w:p>
    <w:p w14:paraId="2210939E" w14:textId="77777777"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ŽoNFP elektronicky prostredníctvom verejnej časti ITMS2014+, predkladá žiadateľ fyzicky pevne zviazanú kompletnú </w:t>
      </w:r>
      <w:r w:rsidR="00887135" w:rsidRPr="0014645C">
        <w:rPr>
          <w:rFonts w:ascii="Arial" w:hAnsi="Arial" w:cs="Arial"/>
          <w:sz w:val="19"/>
          <w:szCs w:val="19"/>
          <w:lang w:val="sk-SK"/>
        </w:rPr>
        <w:t>Ž</w:t>
      </w:r>
      <w:r w:rsidRPr="0014645C">
        <w:rPr>
          <w:rFonts w:ascii="Arial" w:hAnsi="Arial" w:cs="Arial"/>
          <w:sz w:val="19"/>
          <w:szCs w:val="19"/>
          <w:lang w:val="sk-SK"/>
        </w:rPr>
        <w:t xml:space="preserve">oNFP vytlačenú cez aplikáciu ITMS2014+ vrátane všetkých príloh (originál alebo 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ŽoNFP a jej príloh na adresu RO pre OP EVS pre doručovanie poštových zásielok:  </w:t>
      </w:r>
    </w:p>
    <w:p w14:paraId="70FBC9BF" w14:textId="77777777" w:rsidR="00F220F5" w:rsidRPr="0014645C" w:rsidRDefault="00F220F5" w:rsidP="003868A0">
      <w:pPr>
        <w:spacing w:before="120" w:after="120" w:line="288" w:lineRule="auto"/>
        <w:jc w:val="both"/>
        <w:rPr>
          <w:rFonts w:ascii="Arial" w:hAnsi="Arial" w:cs="Arial"/>
          <w:sz w:val="19"/>
          <w:szCs w:val="19"/>
          <w:lang w:val="sk-SK"/>
        </w:rPr>
      </w:pPr>
    </w:p>
    <w:p w14:paraId="06778AD1"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33153317" w14:textId="77777777"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4F55D7EA" w14:textId="77777777"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2B490EB1" w14:textId="77777777"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2CC5583F" w14:textId="77777777"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Žiadateľovi sa odporúča</w:t>
      </w:r>
      <w:r w:rsidRPr="0014645C">
        <w:rPr>
          <w:rFonts w:ascii="Arial" w:hAnsi="Arial" w:cs="Arial"/>
          <w:sz w:val="19"/>
          <w:szCs w:val="19"/>
          <w:lang w:val="sk-SK"/>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29D7285A"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Spôsoby fyzického doručenia ŽoNFP:</w:t>
      </w:r>
    </w:p>
    <w:p w14:paraId="3E33D8C4"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poštou</w:t>
      </w:r>
    </w:p>
    <w:p w14:paraId="660FA966"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01E291DD"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6C027CA9"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Preberanie fyzicky doručených ŽoNFP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r w:rsidR="001E09F2">
        <w:rPr>
          <w:rFonts w:ascii="Arial" w:hAnsi="Arial" w:cs="Arial"/>
          <w:sz w:val="19"/>
          <w:szCs w:val="19"/>
          <w:lang w:val="sk-SK"/>
        </w:rPr>
        <w:t>0</w:t>
      </w:r>
      <w:r w:rsidR="001E09F2" w:rsidRPr="0014645C">
        <w:rPr>
          <w:rFonts w:ascii="Arial" w:hAnsi="Arial" w:cs="Arial"/>
          <w:sz w:val="19"/>
          <w:szCs w:val="19"/>
          <w:lang w:val="sk-SK"/>
        </w:rPr>
        <w:t xml:space="preserve">0 </w:t>
      </w:r>
      <w:r w:rsidRPr="0014645C">
        <w:rPr>
          <w:rFonts w:ascii="Arial" w:hAnsi="Arial" w:cs="Arial"/>
          <w:sz w:val="19"/>
          <w:szCs w:val="19"/>
          <w:lang w:val="sk-SK"/>
        </w:rPr>
        <w:t>hod. do 15:</w:t>
      </w:r>
      <w:r w:rsidR="001E09F2">
        <w:rPr>
          <w:rFonts w:ascii="Arial" w:hAnsi="Arial" w:cs="Arial"/>
          <w:sz w:val="19"/>
          <w:szCs w:val="19"/>
          <w:lang w:val="sk-SK"/>
        </w:rPr>
        <w:t>00</w:t>
      </w:r>
      <w:r w:rsidR="001E09F2" w:rsidRPr="0014645C">
        <w:rPr>
          <w:rFonts w:ascii="Arial" w:hAnsi="Arial" w:cs="Arial"/>
          <w:sz w:val="19"/>
          <w:szCs w:val="19"/>
          <w:lang w:val="sk-SK"/>
        </w:rPr>
        <w:t xml:space="preserve"> </w:t>
      </w:r>
      <w:r w:rsidRPr="0014645C">
        <w:rPr>
          <w:rFonts w:ascii="Arial" w:hAnsi="Arial" w:cs="Arial"/>
          <w:sz w:val="19"/>
          <w:szCs w:val="19"/>
          <w:lang w:val="sk-SK"/>
        </w:rPr>
        <w:t>hod.</w:t>
      </w:r>
    </w:p>
    <w:p w14:paraId="36755423"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ŽoNFP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w:t>
      </w:r>
      <w:r w:rsidR="00B221DB">
        <w:rPr>
          <w:rFonts w:ascii="Arial" w:hAnsi="Arial" w:cs="Arial"/>
          <w:sz w:val="19"/>
          <w:szCs w:val="19"/>
          <w:lang w:val="sk-SK"/>
        </w:rPr>
        <w:t xml:space="preserve"> sú </w:t>
      </w:r>
      <w:r w:rsidRPr="0014645C">
        <w:rPr>
          <w:rFonts w:ascii="Arial" w:hAnsi="Arial" w:cs="Arial"/>
          <w:sz w:val="19"/>
          <w:szCs w:val="19"/>
          <w:lang w:val="sk-SK"/>
        </w:rPr>
        <w:t xml:space="preserve">uvedené nasledovné údaje: </w:t>
      </w:r>
    </w:p>
    <w:p w14:paraId="4E298D1E"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žiadateľa o NFP;</w:t>
      </w:r>
    </w:p>
    <w:p w14:paraId="2B179FE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445E18E4"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68EDB09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019CF29E"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7D1455B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identifikátor žiadosti o NFP</w:t>
      </w:r>
      <w:r w:rsidRPr="0014645C">
        <w:rPr>
          <w:rStyle w:val="Odkaznapoznmkupodiarou"/>
          <w:rFonts w:cs="Arial"/>
          <w:sz w:val="19"/>
          <w:szCs w:val="19"/>
          <w:lang w:val="sk-SK"/>
        </w:rPr>
        <w:footnoteReference w:id="103"/>
      </w:r>
      <w:r w:rsidRPr="0014645C">
        <w:rPr>
          <w:rFonts w:ascii="Arial" w:hAnsi="Arial" w:cs="Arial"/>
          <w:sz w:val="19"/>
          <w:szCs w:val="19"/>
          <w:lang w:val="sk-SK"/>
        </w:rPr>
        <w:t>;</w:t>
      </w:r>
    </w:p>
    <w:p w14:paraId="102A124D"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390CBC82"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38A8AB55" w14:textId="77777777" w:rsidR="008475E6" w:rsidRDefault="00B221DB" w:rsidP="008475E6">
      <w:pPr>
        <w:spacing w:before="120" w:after="120" w:line="288" w:lineRule="auto"/>
        <w:ind w:left="720"/>
        <w:jc w:val="both"/>
        <w:rPr>
          <w:rFonts w:ascii="Arial" w:hAnsi="Arial" w:cs="Arial"/>
          <w:sz w:val="19"/>
          <w:szCs w:val="19"/>
          <w:lang w:val="sk-SK"/>
        </w:rPr>
      </w:pPr>
      <w:r w:rsidRPr="009F1FE3">
        <w:rPr>
          <w:rFonts w:ascii="Arial" w:hAnsi="Arial" w:cs="Arial"/>
          <w:sz w:val="19"/>
          <w:szCs w:val="19"/>
          <w:lang w:val="sk-SK"/>
        </w:rPr>
        <w:t xml:space="preserve">V rámci konania o ŽoNFP sa za písomnú </w:t>
      </w:r>
      <w:r w:rsidR="00EC4985">
        <w:rPr>
          <w:rFonts w:ascii="Arial" w:hAnsi="Arial" w:cs="Arial"/>
          <w:sz w:val="19"/>
          <w:szCs w:val="19"/>
          <w:lang w:val="sk-SK"/>
        </w:rPr>
        <w:t>formu</w:t>
      </w:r>
      <w:r w:rsidRPr="009F1FE3">
        <w:rPr>
          <w:rFonts w:ascii="Arial" w:hAnsi="Arial" w:cs="Arial"/>
          <w:sz w:val="19"/>
          <w:szCs w:val="19"/>
          <w:lang w:val="sk-SK"/>
        </w:rPr>
        <w:t xml:space="preserve"> v zmysle zákona o e-Governmente, považuje aj doručenie ŽoNFP resp. ďalších dokumentov autorizovaných kvalifikovaným elektronickým podpisom, kvalifikovaným elektronickým podpisom s mandátnym certifikátom alebo kvalifikovanou elektronickou pečaťou do elektronickej schránky RO. Elektronické predloženie ŽoNFP môže žiadateľ realizovať priamo v prostredí ITMS2014+  alebo prostredníctvom portálu https://www.slovensko.sk s  využitím služby "Všeobecná agenda" resp. využitím špecifickej služby " Podania v  procese  implementácie EŠIF pre programové obdobie 2014-2020</w:t>
      </w:r>
      <w:r w:rsidRPr="00F673F7">
        <w:rPr>
          <w:rFonts w:ascii="Arial" w:hAnsi="Arial" w:cs="Arial"/>
          <w:sz w:val="19"/>
          <w:szCs w:val="19"/>
          <w:lang w:val="sk-SK"/>
        </w:rPr>
        <w:t>“</w:t>
      </w:r>
      <w:r>
        <w:rPr>
          <w:rFonts w:ascii="Arial" w:hAnsi="Arial" w:cs="Arial"/>
          <w:sz w:val="19"/>
          <w:szCs w:val="19"/>
          <w:lang w:val="sk-SK"/>
        </w:rPr>
        <w:t>.</w:t>
      </w:r>
      <w:r w:rsidR="008475E6">
        <w:rPr>
          <w:rFonts w:ascii="Arial" w:hAnsi="Arial" w:cs="Arial"/>
          <w:sz w:val="19"/>
          <w:szCs w:val="19"/>
          <w:lang w:val="sk-SK"/>
        </w:rPr>
        <w:t xml:space="preserve"> </w:t>
      </w:r>
      <w:r w:rsidR="008475E6" w:rsidRPr="008475E6">
        <w:rPr>
          <w:rFonts w:ascii="Arial" w:hAnsi="Arial" w:cs="Arial"/>
          <w:sz w:val="19"/>
          <w:szCs w:val="19"/>
          <w:lang w:val="sk-SK"/>
        </w:rPr>
        <w:t>V prípade, že prílohy ŽoNFP nevie žiadateľ  priložiť autorizované kvalifikovaným elektronickým podpisom, kvalifikovaným elektronickým podpisom s mandátnym certifikátom alebo kvalifikovanou elektronickou pečaťou do elektronickej schránky RO, predloží prílohy v listinnej podobe.</w:t>
      </w:r>
    </w:p>
    <w:p w14:paraId="39C1A921" w14:textId="77777777" w:rsidR="008475E6" w:rsidRDefault="008475E6" w:rsidP="00E41C60">
      <w:pPr>
        <w:spacing w:before="120" w:after="120" w:line="288" w:lineRule="auto"/>
        <w:ind w:left="720"/>
        <w:jc w:val="both"/>
        <w:rPr>
          <w:rFonts w:ascii="Arial" w:hAnsi="Arial" w:cs="Arial"/>
          <w:sz w:val="19"/>
          <w:szCs w:val="19"/>
          <w:lang w:val="sk-SK"/>
        </w:rPr>
      </w:pPr>
    </w:p>
    <w:p w14:paraId="55823B3E" w14:textId="77777777" w:rsidR="00F220F5" w:rsidRPr="0014645C" w:rsidRDefault="00F220F5" w:rsidP="003868A0">
      <w:pPr>
        <w:spacing w:before="120" w:after="120" w:line="288" w:lineRule="auto"/>
        <w:jc w:val="both"/>
        <w:rPr>
          <w:rFonts w:ascii="Arial" w:hAnsi="Arial" w:cs="Arial"/>
          <w:sz w:val="19"/>
          <w:szCs w:val="19"/>
          <w:lang w:val="sk-SK"/>
        </w:rPr>
      </w:pPr>
    </w:p>
    <w:p w14:paraId="002794B7" w14:textId="77777777" w:rsidR="00F220F5" w:rsidRPr="0014645C" w:rsidRDefault="00F220F5" w:rsidP="001545E4">
      <w:pPr>
        <w:pStyle w:val="Nadpis1"/>
        <w:numPr>
          <w:ilvl w:val="0"/>
          <w:numId w:val="29"/>
        </w:numPr>
        <w:spacing w:after="480" w:line="288" w:lineRule="auto"/>
        <w:rPr>
          <w:i w:val="0"/>
          <w:lang w:val="sk-SK"/>
        </w:rPr>
      </w:pPr>
      <w:bookmarkStart w:id="496" w:name="_Toc417132513"/>
      <w:bookmarkStart w:id="497" w:name="_Toc417648926"/>
      <w:bookmarkStart w:id="498" w:name="_Toc440355017"/>
      <w:bookmarkStart w:id="499" w:name="_Toc440375348"/>
      <w:bookmarkStart w:id="500" w:name="_Toc458432934"/>
      <w:bookmarkStart w:id="501" w:name="_Toc334110"/>
      <w:r w:rsidRPr="0014645C">
        <w:rPr>
          <w:i w:val="0"/>
          <w:lang w:val="sk-SK"/>
        </w:rPr>
        <w:t>Postup schvaľovania ŽoNFP</w:t>
      </w:r>
      <w:bookmarkEnd w:id="496"/>
      <w:bookmarkEnd w:id="497"/>
      <w:bookmarkEnd w:id="498"/>
      <w:bookmarkEnd w:id="499"/>
      <w:bookmarkEnd w:id="500"/>
      <w:bookmarkEnd w:id="501"/>
    </w:p>
    <w:p w14:paraId="0980E622"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ŽoNFP sa rozdeľuje do nasledujúcich fáz: </w:t>
      </w:r>
    </w:p>
    <w:p w14:paraId="31095BEE"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4F187671"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7884B875"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6A55C23"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60CC7976" w14:textId="77777777"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1F5CA066" w14:textId="77777777" w:rsidR="00AC1F93" w:rsidRPr="0014645C" w:rsidRDefault="00AC1F93" w:rsidP="00AC1F93">
      <w:pPr>
        <w:pStyle w:val="Nadpis2"/>
        <w:tabs>
          <w:tab w:val="num" w:pos="709"/>
        </w:tabs>
        <w:spacing w:after="180"/>
        <w:rPr>
          <w:b/>
          <w:lang w:val="sk-SK"/>
        </w:rPr>
      </w:pPr>
      <w:bookmarkStart w:id="502" w:name="_Toc413832248"/>
      <w:bookmarkStart w:id="503" w:name="_Toc417132514"/>
      <w:bookmarkStart w:id="504" w:name="_Toc417648927"/>
      <w:bookmarkStart w:id="505" w:name="_Toc440355018"/>
      <w:bookmarkStart w:id="506" w:name="_Toc440375349"/>
      <w:bookmarkStart w:id="507" w:name="_Toc458432935"/>
    </w:p>
    <w:p w14:paraId="3F823E8C" w14:textId="77777777" w:rsidR="00F220F5" w:rsidRPr="0014645C" w:rsidRDefault="00953D2E" w:rsidP="00551D65">
      <w:pPr>
        <w:pStyle w:val="Nadpis2"/>
        <w:tabs>
          <w:tab w:val="num" w:pos="709"/>
        </w:tabs>
        <w:spacing w:after="180" w:line="480" w:lineRule="auto"/>
        <w:rPr>
          <w:b/>
          <w:lang w:val="sk-SK"/>
        </w:rPr>
      </w:pPr>
      <w:bookmarkStart w:id="508" w:name="_Toc334111"/>
      <w:r w:rsidRPr="0014645C">
        <w:rPr>
          <w:b/>
          <w:lang w:val="sk-SK"/>
        </w:rPr>
        <w:t>4.1</w:t>
      </w:r>
      <w:r w:rsidR="00400B1E" w:rsidRPr="0014645C">
        <w:rPr>
          <w:b/>
          <w:lang w:val="sk-SK"/>
        </w:rPr>
        <w:tab/>
      </w:r>
      <w:r w:rsidR="00F220F5" w:rsidRPr="0014645C">
        <w:rPr>
          <w:b/>
          <w:lang w:val="sk-SK"/>
        </w:rPr>
        <w:t>Administratívne overenie ŽoNFP</w:t>
      </w:r>
      <w:bookmarkEnd w:id="502"/>
      <w:bookmarkEnd w:id="503"/>
      <w:bookmarkEnd w:id="504"/>
      <w:bookmarkEnd w:id="505"/>
      <w:bookmarkEnd w:id="506"/>
      <w:bookmarkEnd w:id="507"/>
      <w:bookmarkEnd w:id="508"/>
    </w:p>
    <w:p w14:paraId="02A6645E" w14:textId="77777777" w:rsidR="00F220F5"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Predmetom administratívneho overenia ŽoNFP je overenie:</w:t>
      </w:r>
    </w:p>
    <w:p w14:paraId="44652604" w14:textId="77777777"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lang w:val="sk-SK"/>
        </w:rPr>
      </w:pPr>
      <w:r w:rsidRPr="00C30B5B">
        <w:rPr>
          <w:rFonts w:ascii="Arial" w:hAnsi="Arial" w:cs="Arial"/>
          <w:sz w:val="19"/>
          <w:szCs w:val="19"/>
          <w:lang w:val="sk-SK"/>
        </w:rPr>
        <w:t>podmienky doručenia ŽoNFP riadne, včas vo forme určenej RO</w:t>
      </w:r>
    </w:p>
    <w:p w14:paraId="77704650"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29465A42" w14:textId="77777777" w:rsidR="00F220F5"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úplnosti predloženej ŽoNFP.</w:t>
      </w:r>
    </w:p>
    <w:p w14:paraId="0B015EBC" w14:textId="77777777" w:rsidR="00FC532B" w:rsidRPr="00C30B5B"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Po overení splnenia podmienky doručiť ŽoNFP riadne, včas a v určenej forme RO zaregistruje ŽoNFP v  ITMS 2014+.</w:t>
      </w:r>
    </w:p>
    <w:p w14:paraId="4E9C1415" w14:textId="77777777" w:rsidR="00FC532B" w:rsidRPr="00C30B5B" w:rsidRDefault="00C30B5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V prípade, že žiadateľ nesplnil podmienku doručenia ŽoNFP RO zastaví konanie vydaním rozhodnutia o zastavení konania o ŽoNFP a o tejto skutočnosti informuje žiadateľa.</w:t>
      </w:r>
    </w:p>
    <w:p w14:paraId="54BB55E6" w14:textId="77777777" w:rsidR="00FC532B" w:rsidRPr="0014645C"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Pri ŽoNFP, ktoré splnili podmienky doručenia, RO ďalej overí v rámci administratívneho overenia splnenie každej jednotlivej podmienky poskytnutia príspevku na základe údajov uvedených žiadateľom.</w:t>
      </w:r>
    </w:p>
    <w:p w14:paraId="31DB4474" w14:textId="77777777"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w:t>
      </w:r>
      <w:r w:rsidR="00794177">
        <w:rPr>
          <w:rFonts w:ascii="Arial" w:hAnsi="Arial" w:cs="Arial"/>
          <w:sz w:val="19"/>
          <w:szCs w:val="19"/>
          <w:lang w:val="sk-SK"/>
        </w:rPr>
        <w:t>imálne</w:t>
      </w:r>
      <w:r w:rsidRPr="0014645C">
        <w:rPr>
          <w:rFonts w:ascii="Arial" w:hAnsi="Arial" w:cs="Arial"/>
          <w:sz w:val="19"/>
          <w:szCs w:val="19"/>
          <w:lang w:val="sk-SK"/>
        </w:rPr>
        <w:t xml:space="preserve"> </w:t>
      </w:r>
      <w:r w:rsidR="00794177">
        <w:rPr>
          <w:rFonts w:ascii="Arial" w:hAnsi="Arial" w:cs="Arial"/>
          <w:sz w:val="19"/>
          <w:szCs w:val="19"/>
          <w:lang w:val="sk-SK"/>
        </w:rPr>
        <w:br/>
      </w:r>
      <w:r w:rsidRPr="0014645C">
        <w:rPr>
          <w:rFonts w:ascii="Arial" w:hAnsi="Arial" w:cs="Arial"/>
          <w:sz w:val="19"/>
          <w:szCs w:val="19"/>
          <w:lang w:val="sk-SK"/>
        </w:rPr>
        <w:t>5 pracovných dní</w:t>
      </w:r>
      <w:r w:rsidR="00B01420">
        <w:rPr>
          <w:rFonts w:ascii="Arial" w:hAnsi="Arial" w:cs="Arial"/>
          <w:sz w:val="19"/>
          <w:szCs w:val="19"/>
          <w:lang w:val="sk-SK"/>
        </w:rPr>
        <w:t xml:space="preserve"> od jej doručenia</w:t>
      </w:r>
      <w:r w:rsidR="00794177">
        <w:rPr>
          <w:rFonts w:ascii="Arial" w:hAnsi="Arial" w:cs="Arial"/>
          <w:sz w:val="19"/>
          <w:szCs w:val="19"/>
          <w:lang w:val="sk-SK"/>
        </w:rPr>
        <w:t xml:space="preserve">. </w:t>
      </w:r>
      <w:r w:rsidR="00B01420">
        <w:rPr>
          <w:rFonts w:ascii="Arial" w:hAnsi="Arial" w:cs="Arial"/>
          <w:sz w:val="19"/>
          <w:szCs w:val="19"/>
          <w:lang w:val="sk-SK"/>
        </w:rPr>
        <w:t>Lehota musí byť poskytnutá zhodne pre všetkých žiadateľov v rámci konania o ŽoNFP na základe tej istej výzvy na predkladanie ŽoNFP.</w:t>
      </w:r>
    </w:p>
    <w:p w14:paraId="43DDDF32"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31C85ED3"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v prípade splnenia všetkých podmienok poskytnutia príspevku, ktorých overenie je súčasťou administratívneho overenia, RO postúpi ŽoNFP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6EEAA070"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ozhodnutie o neschválení ŽoNFP</w:t>
      </w:r>
      <w:r w:rsidRPr="0014645C">
        <w:rPr>
          <w:rFonts w:ascii="Arial" w:hAnsi="Arial" w:cs="Arial"/>
          <w:sz w:val="19"/>
          <w:szCs w:val="19"/>
          <w:lang w:val="sk-SK"/>
        </w:rPr>
        <w:t>, pričom v rozhodnutí identifikuje, ktorá z podmienok nebola splnená;</w:t>
      </w:r>
    </w:p>
    <w:p w14:paraId="3A19D615" w14:textId="77777777" w:rsidR="00F220F5"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ozhodnutie o zastavení ŽoNFP</w:t>
      </w:r>
      <w:r w:rsidRPr="0014645C">
        <w:rPr>
          <w:rFonts w:ascii="Arial" w:hAnsi="Arial" w:cs="Arial"/>
          <w:sz w:val="19"/>
          <w:szCs w:val="19"/>
          <w:lang w:val="sk-SK"/>
        </w:rPr>
        <w:t xml:space="preserve">. </w:t>
      </w:r>
    </w:p>
    <w:p w14:paraId="0C36C4F7" w14:textId="77777777" w:rsidR="00D1377F" w:rsidRPr="00B73562" w:rsidRDefault="00D1377F" w:rsidP="00DF02BA">
      <w:pPr>
        <w:pStyle w:val="Odsekzoznamu"/>
        <w:ind w:left="0"/>
        <w:jc w:val="both"/>
        <w:rPr>
          <w:ins w:id="509" w:author="Milan Matovič" w:date="2020-06-26T14:22:00Z"/>
          <w:rFonts w:ascii="Times New Roman" w:hAnsi="Times New Roman"/>
          <w:b/>
          <w:sz w:val="24"/>
          <w:szCs w:val="24"/>
          <w:lang w:val="sk-SK"/>
        </w:rPr>
      </w:pPr>
      <w:ins w:id="510" w:author="Milan Matovič" w:date="2020-06-26T14:22:00Z">
        <w:r w:rsidRPr="00B73562">
          <w:rPr>
            <w:rFonts w:ascii="Times New Roman" w:hAnsi="Times New Roman"/>
            <w:b/>
            <w:sz w:val="24"/>
            <w:szCs w:val="24"/>
            <w:lang w:val="sk-SK"/>
          </w:rPr>
          <w:t>Postup pri poskytovaní príspevku v čase krízovej situácie</w:t>
        </w:r>
      </w:ins>
    </w:p>
    <w:p w14:paraId="2C2EE956" w14:textId="77777777" w:rsidR="00D1377F" w:rsidRPr="00B73562" w:rsidRDefault="00D1377F" w:rsidP="00DF02BA">
      <w:pPr>
        <w:pStyle w:val="Odsekzoznamu"/>
        <w:ind w:left="0"/>
        <w:jc w:val="both"/>
        <w:rPr>
          <w:ins w:id="511" w:author="Milan Matovič" w:date="2020-06-26T14:22:00Z"/>
          <w:lang w:val="sk-SK"/>
        </w:rPr>
      </w:pPr>
    </w:p>
    <w:p w14:paraId="1EBA4529" w14:textId="77777777" w:rsidR="00D1377F" w:rsidRPr="00B73562" w:rsidRDefault="00D1377F" w:rsidP="00DF02BA">
      <w:pPr>
        <w:pStyle w:val="Odsekzoznamu"/>
        <w:ind w:left="0"/>
        <w:jc w:val="both"/>
        <w:rPr>
          <w:ins w:id="512" w:author="Milan Matovič" w:date="2020-06-26T14:18:00Z"/>
          <w:lang w:val="sk-SK"/>
        </w:rPr>
      </w:pPr>
      <w:ins w:id="513" w:author="Milan Matovič" w:date="2020-06-26T14:18:00Z">
        <w:r w:rsidRPr="00B73562">
          <w:rPr>
            <w:lang w:val="sk-SK"/>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 RO</w:t>
        </w:r>
      </w:ins>
      <w:ins w:id="514" w:author="Milan Matovič" w:date="2020-06-29T09:19:00Z">
        <w:r w:rsidR="00B73562">
          <w:rPr>
            <w:lang w:val="sk-SK"/>
          </w:rPr>
          <w:t xml:space="preserve"> pre OP EVS</w:t>
        </w:r>
      </w:ins>
      <w:ins w:id="515" w:author="Milan Matovič" w:date="2020-06-26T14:18:00Z">
        <w:r w:rsidRPr="00B73562">
          <w:rPr>
            <w:lang w:val="sk-SK"/>
          </w:rPr>
          <w:t xml:space="preserve"> </w:t>
        </w:r>
      </w:ins>
      <w:ins w:id="516" w:author="Milan Matovič" w:date="2020-06-29T09:21:00Z">
        <w:r w:rsidR="00B73562">
          <w:rPr>
            <w:lang w:val="sk-SK"/>
          </w:rPr>
          <w:t xml:space="preserve">informuje </w:t>
        </w:r>
      </w:ins>
      <w:ins w:id="517" w:author="Milan Matovič" w:date="2020-06-26T14:18:00Z">
        <w:r w:rsidRPr="00B73562">
          <w:rPr>
            <w:lang w:val="sk-SK"/>
          </w:rPr>
          <w:t xml:space="preserve"> o odpustení zmeškania lehoty v zmysle tohto odseku minimálne tých žiadateľov o NFP, ktorých sa zmeškanie lehoty týka.</w:t>
        </w:r>
      </w:ins>
    </w:p>
    <w:p w14:paraId="6AFC0338" w14:textId="77777777" w:rsidR="00D1377F" w:rsidRPr="00B73562" w:rsidRDefault="00D1377F" w:rsidP="00DF02BA">
      <w:pPr>
        <w:pStyle w:val="Odsekzoznamu"/>
        <w:ind w:left="0"/>
        <w:jc w:val="both"/>
        <w:rPr>
          <w:ins w:id="518" w:author="Milan Matovič" w:date="2020-06-26T14:18:00Z"/>
          <w:lang w:val="sk-SK"/>
        </w:rPr>
      </w:pPr>
      <w:ins w:id="519" w:author="Milan Matovič" w:date="2020-06-26T14:18:00Z">
        <w:r w:rsidRPr="00B73562">
          <w:rPr>
            <w:lang w:val="sk-SK"/>
          </w:rPr>
          <w:t>Vzhľadom na špecifickosť situácie, RO</w:t>
        </w:r>
      </w:ins>
      <w:ins w:id="520" w:author="Milan Matovič" w:date="2020-06-29T09:21:00Z">
        <w:r w:rsidR="00B73562">
          <w:rPr>
            <w:lang w:val="sk-SK"/>
          </w:rPr>
          <w:t xml:space="preserve"> pre OP EVS</w:t>
        </w:r>
      </w:ins>
      <w:ins w:id="521" w:author="Milan Matovič" w:date="2020-06-26T14:18:00Z">
        <w:r w:rsidRPr="00B73562">
          <w:rPr>
            <w:lang w:val="sk-SK"/>
          </w:rPr>
          <w:t xml:space="preserve"> môže v tomto prípade doplnenie ŽoNFP v ITMS2014+ (v opodstatnených prípadoch) zadministrovať v spolupráci so žiadateľom aj dodatočne, resp. </w:t>
        </w:r>
      </w:ins>
      <w:ins w:id="522" w:author="Milan Matovič" w:date="2020-06-29T09:21:00Z">
        <w:r w:rsidR="00B73562">
          <w:rPr>
            <w:lang w:val="sk-SK"/>
          </w:rPr>
          <w:t xml:space="preserve">RO pre OP EVS </w:t>
        </w:r>
      </w:ins>
      <w:ins w:id="523" w:author="Milan Matovič" w:date="2020-06-26T14:18:00Z">
        <w:r w:rsidRPr="00B73562">
          <w:rPr>
            <w:lang w:val="sk-SK"/>
          </w:rPr>
          <w:t>môže zabezpečiť nahratie doplnených dokumentov k jednotlivým podmienkam poskytnutia príspevku prostredníctvom neverejnej časti ITMS.</w:t>
        </w:r>
        <w:r w:rsidRPr="00B73562" w:rsidDel="00534926">
          <w:rPr>
            <w:lang w:val="sk-SK"/>
          </w:rPr>
          <w:t xml:space="preserve"> </w:t>
        </w:r>
      </w:ins>
    </w:p>
    <w:p w14:paraId="61146690" w14:textId="77777777" w:rsidR="00D1377F" w:rsidRDefault="00D1377F" w:rsidP="00DF02BA">
      <w:pPr>
        <w:pStyle w:val="Odsekzoznamu"/>
        <w:spacing w:after="120"/>
        <w:ind w:left="0" w:firstLine="11"/>
        <w:jc w:val="both"/>
        <w:rPr>
          <w:ins w:id="524" w:author="Milan Matovič" w:date="2020-06-29T11:04:00Z"/>
          <w:sz w:val="23"/>
          <w:szCs w:val="23"/>
          <w:lang w:val="sk-SK"/>
        </w:rPr>
      </w:pPr>
      <w:ins w:id="525" w:author="Milan Matovič" w:date="2020-06-26T14:18:00Z">
        <w:r w:rsidRPr="00B73562">
          <w:rPr>
            <w:lang w:val="sk-SK"/>
          </w:rPr>
          <w:t>Po predložení zmeny alebo doplnenia ŽoNFP v lehote do jedného mesiaca odo dňa nadobudnutia účinnosti novely zákona o príspevku z EŠIF</w:t>
        </w:r>
        <w:r w:rsidRPr="00B73562">
          <w:rPr>
            <w:i/>
            <w:lang w:val="sk-SK"/>
          </w:rPr>
          <w:t xml:space="preserve"> </w:t>
        </w:r>
        <w:r w:rsidRPr="00B73562">
          <w:rPr>
            <w:lang w:val="sk-SK"/>
          </w:rPr>
          <w:t xml:space="preserve">č. 128/2020 Z. z. RO </w:t>
        </w:r>
      </w:ins>
      <w:ins w:id="526" w:author="Milan Matovič" w:date="2020-06-29T09:22:00Z">
        <w:r w:rsidR="00B73562">
          <w:rPr>
            <w:lang w:val="sk-SK"/>
          </w:rPr>
          <w:t xml:space="preserve">pre OP EVS </w:t>
        </w:r>
      </w:ins>
      <w:ins w:id="527" w:author="Milan Matovič" w:date="2020-06-26T14:18:00Z">
        <w:r w:rsidRPr="00B73562">
          <w:rPr>
            <w:lang w:val="sk-SK"/>
          </w:rPr>
          <w:t>ďalej postupuje tak, ako keby žiadateľ vykonal požadovaný úkon včas.</w:t>
        </w:r>
        <w:r w:rsidRPr="00B73562">
          <w:rPr>
            <w:rStyle w:val="Odkaznapoznmkupodiarou"/>
            <w:lang w:val="sk-SK"/>
          </w:rPr>
          <w:footnoteReference w:id="104"/>
        </w:r>
        <w:r w:rsidRPr="00B73562">
          <w:rPr>
            <w:lang w:val="sk-SK"/>
          </w:rPr>
          <w:t xml:space="preserve"> Ak žiadateľ, ktorému uplynula lehota vo vyššie stanovenom období doplnil alebo zmenil ŽoNFP pred nadobudnutím účinnosti novely zákona o príspevku z EŠIF č. 128/2020 Z. z., RO posudzuje ŽoNFP podľa tohto doplnenia/zmeny. Ak žiadateľ, ktorému uplynula lehota vo vyššie stanovenom období doplnil alebo zmenil ŽoNFP pred nadobudnutím účinnosti novely zákona a aj v lehote do jedného mesiaca odo dňa nadobudnutia účinnosti novely zákona o príspevku z EŠIF č. 128/2020 Z. z. (napr. žiadateľ doručil doplnenie ŽoNFP po lehote nekompletné a ďalšie doplnenie/doplnenia doručil po účinnosti novely zákona o príspevku z EŠIF č. 128/2020 Z. z.), RO </w:t>
        </w:r>
      </w:ins>
      <w:ins w:id="530" w:author="Milan Matovič" w:date="2020-06-29T09:33:00Z">
        <w:r w:rsidR="00041547">
          <w:rPr>
            <w:lang w:val="sk-SK"/>
          </w:rPr>
          <w:t xml:space="preserve">pre OP EVS </w:t>
        </w:r>
      </w:ins>
      <w:ins w:id="531" w:author="Milan Matovič" w:date="2020-06-26T14:18:00Z">
        <w:r w:rsidRPr="00B73562">
          <w:rPr>
            <w:lang w:val="sk-SK"/>
          </w:rPr>
          <w:t>posudzuje doplnenie/doplnenia alebo zmenu ŽoNFP ako celok. Ak už medzitým RO</w:t>
        </w:r>
      </w:ins>
      <w:ins w:id="532" w:author="Milan Matovič" w:date="2020-06-29T09:34:00Z">
        <w:r w:rsidR="00041547">
          <w:rPr>
            <w:lang w:val="sk-SK"/>
          </w:rPr>
          <w:t xml:space="preserve"> pre OP EVS</w:t>
        </w:r>
      </w:ins>
      <w:ins w:id="533" w:author="Milan Matovič" w:date="2020-06-26T14:18:00Z">
        <w:r w:rsidRPr="00B73562">
          <w:rPr>
            <w:lang w:val="sk-SK"/>
          </w:rPr>
          <w:t xml:space="preserve"> na základe nevykonania úkonu rozhodol, toto rozhodnutie preskúma štatutárny orgán RO</w:t>
        </w:r>
      </w:ins>
      <w:ins w:id="534" w:author="Milan Matovič" w:date="2020-06-29T09:34:00Z">
        <w:r w:rsidR="00041547">
          <w:rPr>
            <w:lang w:val="sk-SK"/>
          </w:rPr>
          <w:t xml:space="preserve"> pre OP EVS</w:t>
        </w:r>
      </w:ins>
      <w:ins w:id="535" w:author="Milan Matovič" w:date="2020-06-26T14:18:00Z">
        <w:r w:rsidRPr="00B73562">
          <w:rPr>
            <w:lang w:val="sk-SK"/>
          </w:rPr>
          <w:t xml:space="preserve"> (buď na základe </w:t>
        </w:r>
        <w:r w:rsidRPr="00B73562">
          <w:rPr>
            <w:sz w:val="23"/>
            <w:szCs w:val="23"/>
            <w:lang w:val="sk-SK"/>
          </w:rPr>
          <w:t>podnetu žiadateľa, a ak taký neexistuje, vždy na základe vlastného podnetu).</w:t>
        </w:r>
      </w:ins>
    </w:p>
    <w:p w14:paraId="66AF9FD1" w14:textId="77777777" w:rsidR="00E2703C" w:rsidRPr="00E2703C" w:rsidRDefault="00E2703C" w:rsidP="00DF02BA">
      <w:pPr>
        <w:pStyle w:val="Odsekzoznamu"/>
        <w:spacing w:after="120"/>
        <w:ind w:left="0" w:firstLine="11"/>
        <w:jc w:val="both"/>
        <w:rPr>
          <w:ins w:id="536" w:author="Milan Matovič" w:date="2020-06-29T11:04:00Z"/>
          <w:szCs w:val="22"/>
          <w:lang w:val="sk-SK"/>
        </w:rPr>
      </w:pPr>
    </w:p>
    <w:p w14:paraId="7A92F847" w14:textId="77777777" w:rsidR="00E2703C" w:rsidRPr="00E2703C" w:rsidRDefault="00E2703C" w:rsidP="00DF02BA">
      <w:pPr>
        <w:pStyle w:val="Odsekzoznamu"/>
        <w:spacing w:after="120"/>
        <w:ind w:left="0" w:firstLine="11"/>
        <w:jc w:val="both"/>
        <w:rPr>
          <w:ins w:id="537" w:author="Milan Matovič" w:date="2020-06-26T14:18:00Z"/>
          <w:szCs w:val="22"/>
          <w:lang w:val="sk-SK"/>
        </w:rPr>
      </w:pPr>
      <w:ins w:id="538" w:author="Milan Matovič" w:date="2020-06-29T11:04:00Z">
        <w:r w:rsidRPr="00E2703C">
          <w:rPr>
            <w:szCs w:val="22"/>
            <w:lang w:val="sk-SK"/>
          </w:rPr>
          <w:t>RO pre OP EVS v čase krízovej situácie</w:t>
        </w:r>
      </w:ins>
      <w:ins w:id="539" w:author="Milan Matovič" w:date="2020-06-29T11:07:00Z">
        <w:r>
          <w:rPr>
            <w:szCs w:val="22"/>
            <w:lang w:val="sk-SK"/>
          </w:rPr>
          <w:t xml:space="preserve"> je oprávnený</w:t>
        </w:r>
      </w:ins>
      <w:ins w:id="540" w:author="Milan Matovič" w:date="2020-06-29T11:04:00Z">
        <w:r w:rsidRPr="00E2703C">
          <w:rPr>
            <w:szCs w:val="22"/>
            <w:lang w:val="sk-SK"/>
          </w:rPr>
          <w:t xml:space="preserve"> </w:t>
        </w:r>
      </w:ins>
      <w:ins w:id="541" w:author="Milan Matovič" w:date="2020-06-29T11:05:00Z">
        <w:r w:rsidRPr="00E2703C">
          <w:rPr>
            <w:szCs w:val="22"/>
            <w:lang w:val="sk-SK"/>
          </w:rPr>
          <w:t>zastav</w:t>
        </w:r>
      </w:ins>
      <w:ins w:id="542" w:author="Milan Matovič" w:date="2020-06-29T11:07:00Z">
        <w:r>
          <w:rPr>
            <w:szCs w:val="22"/>
            <w:lang w:val="sk-SK"/>
          </w:rPr>
          <w:t>iť</w:t>
        </w:r>
      </w:ins>
      <w:ins w:id="543" w:author="Milan Matovič" w:date="2020-06-29T11:05:00Z">
        <w:r w:rsidRPr="00E2703C">
          <w:rPr>
            <w:szCs w:val="22"/>
            <w:lang w:val="sk-SK"/>
          </w:rPr>
          <w:t xml:space="preserve"> konanie o</w:t>
        </w:r>
      </w:ins>
      <w:ins w:id="544" w:author="Milan Matovič" w:date="2020-06-29T11:06:00Z">
        <w:r w:rsidRPr="00E2703C">
          <w:rPr>
            <w:szCs w:val="22"/>
            <w:lang w:val="sk-SK"/>
          </w:rPr>
          <w:t> </w:t>
        </w:r>
      </w:ins>
      <w:ins w:id="545" w:author="Milan Matovič" w:date="2020-06-29T11:05:00Z">
        <w:r w:rsidRPr="00E2703C">
          <w:rPr>
            <w:szCs w:val="22"/>
            <w:lang w:val="sk-SK"/>
          </w:rPr>
          <w:t>žiadosti</w:t>
        </w:r>
      </w:ins>
      <w:ins w:id="546" w:author="Milan Matovič" w:date="2020-06-29T11:06:00Z">
        <w:r w:rsidRPr="00E2703C">
          <w:rPr>
            <w:szCs w:val="22"/>
            <w:lang w:val="sk-SK"/>
          </w:rPr>
          <w:t xml:space="preserve">, ak </w:t>
        </w:r>
        <w:r w:rsidRPr="00E2703C">
          <w:rPr>
            <w:lang w:val="sk-SK"/>
          </w:rPr>
          <w:t>poučil žiadateľa o možnosti zastaviť konanie o</w:t>
        </w:r>
      </w:ins>
      <w:ins w:id="547" w:author="Milan Matovič" w:date="2020-06-29T11:10:00Z">
        <w:r w:rsidR="00F60754">
          <w:rPr>
            <w:lang w:val="sk-SK"/>
          </w:rPr>
          <w:t> </w:t>
        </w:r>
      </w:ins>
      <w:ins w:id="548" w:author="Milan Matovič" w:date="2020-06-29T11:06:00Z">
        <w:r w:rsidRPr="00E2703C">
          <w:rPr>
            <w:lang w:val="sk-SK"/>
          </w:rPr>
          <w:t>ŽoNFP</w:t>
        </w:r>
      </w:ins>
      <w:ins w:id="549" w:author="Milan Matovič" w:date="2020-06-29T11:10:00Z">
        <w:r w:rsidR="00F60754">
          <w:rPr>
            <w:lang w:val="sk-SK"/>
          </w:rPr>
          <w:t xml:space="preserve">, </w:t>
        </w:r>
      </w:ins>
      <w:ins w:id="550" w:author="Milan Matovič" w:date="2020-06-29T11:06:00Z">
        <w:r w:rsidRPr="00E2703C">
          <w:rPr>
            <w:lang w:val="sk-SK"/>
          </w:rPr>
          <w:t>v prípade nedoplnenia žiadnych náležitostí, v prípade doručenia požadovaných náležitostí po termíne stanovenom RO alebo v prípade, ak aj po doplnení chýbajúcich náležitostí naďalej pretrvávajú pochybnosti o pravdivosti alebo úplnosti ŽoNFP, na základe čoho nie je možné overiť splnenie niektorej z podmienok poskytnutia príspevku a rozhodnúť o schválení ŽoNFP</w:t>
        </w:r>
      </w:ins>
    </w:p>
    <w:p w14:paraId="734BB673" w14:textId="77777777" w:rsidR="00BF3812" w:rsidRPr="0014645C" w:rsidRDefault="00BF3812" w:rsidP="00BF3812">
      <w:pPr>
        <w:pStyle w:val="Odsekzoznamu"/>
        <w:spacing w:before="120" w:after="120" w:line="288" w:lineRule="auto"/>
        <w:ind w:left="709" w:right="-18"/>
        <w:contextualSpacing w:val="0"/>
        <w:jc w:val="both"/>
        <w:rPr>
          <w:rFonts w:ascii="Arial" w:hAnsi="Arial" w:cs="Arial"/>
          <w:sz w:val="19"/>
          <w:szCs w:val="19"/>
          <w:lang w:val="sk-SK"/>
        </w:rPr>
      </w:pPr>
    </w:p>
    <w:p w14:paraId="3AA340F4" w14:textId="77777777" w:rsidR="00F220F5" w:rsidRPr="0014645C" w:rsidRDefault="00953D2E" w:rsidP="00551D65">
      <w:pPr>
        <w:pStyle w:val="Nadpis2"/>
        <w:tabs>
          <w:tab w:val="num" w:pos="709"/>
        </w:tabs>
        <w:spacing w:after="180" w:line="480" w:lineRule="auto"/>
        <w:rPr>
          <w:b/>
          <w:lang w:val="sk-SK"/>
        </w:rPr>
      </w:pPr>
      <w:bookmarkStart w:id="551" w:name="_Toc413832249"/>
      <w:bookmarkStart w:id="552" w:name="_Toc417132515"/>
      <w:bookmarkStart w:id="553" w:name="_Toc417648928"/>
      <w:bookmarkStart w:id="554" w:name="_Toc440355019"/>
      <w:bookmarkStart w:id="555" w:name="_Toc440375350"/>
      <w:bookmarkStart w:id="556" w:name="_Toc458432936"/>
      <w:bookmarkStart w:id="557" w:name="_Toc334112"/>
      <w:r w:rsidRPr="0014645C">
        <w:rPr>
          <w:b/>
          <w:lang w:val="sk-SK"/>
        </w:rPr>
        <w:t>4.2</w:t>
      </w:r>
      <w:r w:rsidR="00400B1E" w:rsidRPr="0014645C">
        <w:rPr>
          <w:b/>
          <w:lang w:val="sk-SK"/>
        </w:rPr>
        <w:tab/>
      </w:r>
      <w:r w:rsidR="00F220F5" w:rsidRPr="0014645C">
        <w:rPr>
          <w:b/>
          <w:lang w:val="sk-SK"/>
        </w:rPr>
        <w:t>Odborné hodnotenie ŽoNFP</w:t>
      </w:r>
      <w:bookmarkEnd w:id="551"/>
      <w:bookmarkEnd w:id="552"/>
      <w:bookmarkEnd w:id="553"/>
      <w:bookmarkEnd w:id="554"/>
      <w:bookmarkEnd w:id="555"/>
      <w:bookmarkEnd w:id="556"/>
      <w:bookmarkEnd w:id="557"/>
    </w:p>
    <w:p w14:paraId="23FFAF21"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ŽoNFP je vykonať odborné, objektívne, nezávislé a transparentné posúdenie </w:t>
      </w:r>
      <w:r w:rsidRPr="0014645C">
        <w:rPr>
          <w:rFonts w:ascii="Arial" w:hAnsi="Arial" w:cs="Arial"/>
          <w:b/>
          <w:sz w:val="19"/>
          <w:szCs w:val="19"/>
          <w:lang w:val="sk-SK"/>
        </w:rPr>
        <w:t>súladu ŽoNFP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7" w:history="1">
        <w:r w:rsidR="00C85E20" w:rsidRPr="0014645C">
          <w:rPr>
            <w:rStyle w:val="Hypertextovprepojenie"/>
            <w:rFonts w:cs="Arial"/>
            <w:szCs w:val="19"/>
            <w:lang w:val="sk-SK"/>
          </w:rPr>
          <w:t>www.opevs.eu</w:t>
        </w:r>
      </w:hyperlink>
      <w:r w:rsidR="00586DBE">
        <w:rPr>
          <w:rStyle w:val="Hypertextovprepojenie"/>
          <w:rFonts w:cs="Arial"/>
          <w:szCs w:val="19"/>
          <w:lang w:val="sk-SK"/>
        </w:rPr>
        <w:t xml:space="preserve">, </w:t>
      </w:r>
      <w:r w:rsidR="00586DBE" w:rsidRPr="00113E54">
        <w:rPr>
          <w:rStyle w:val="Hypertextovprepojenie"/>
          <w:rFonts w:cs="Arial"/>
          <w:color w:val="auto"/>
          <w:szCs w:val="19"/>
          <w:u w:val="none"/>
          <w:lang w:val="sk-SK"/>
        </w:rPr>
        <w:t>resp.</w:t>
      </w:r>
      <w:r w:rsidR="00426E7C">
        <w:rPr>
          <w:rFonts w:ascii="Arial" w:hAnsi="Arial" w:cs="Arial"/>
          <w:sz w:val="19"/>
          <w:szCs w:val="19"/>
          <w:lang w:val="sk-SK"/>
        </w:rPr>
        <w:t xml:space="preserve"> </w:t>
      </w:r>
      <w:r w:rsidR="00426E7C" w:rsidRPr="00113E54">
        <w:rPr>
          <w:rFonts w:ascii="Arial" w:hAnsi="Arial" w:cs="Arial"/>
          <w:color w:val="00B0F0"/>
          <w:sz w:val="19"/>
          <w:szCs w:val="19"/>
          <w:u w:val="single"/>
          <w:lang w:val="sk-SK"/>
        </w:rPr>
        <w:t>www.reformuj.sk</w:t>
      </w:r>
      <w:r w:rsidR="00113E54">
        <w:rPr>
          <w:rFonts w:ascii="Arial" w:hAnsi="Arial" w:cs="Arial"/>
          <w:color w:val="00B0F0"/>
          <w:sz w:val="19"/>
          <w:szCs w:val="19"/>
          <w:u w:val="single"/>
          <w:lang w:val="sk-SK"/>
        </w:rPr>
        <w:t>.</w:t>
      </w:r>
    </w:p>
    <w:p w14:paraId="22EE3A57"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2840DBAC" w14:textId="77777777"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ŽoNFP</w:t>
      </w:r>
      <w:r w:rsidRPr="0014645C">
        <w:rPr>
          <w:rFonts w:ascii="Arial" w:hAnsi="Arial" w:cs="Arial"/>
          <w:sz w:val="19"/>
          <w:szCs w:val="19"/>
          <w:lang w:val="sk-SK"/>
        </w:rPr>
        <w:t>.</w:t>
      </w:r>
    </w:p>
    <w:p w14:paraId="5B381493"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117A22FF" w14:textId="77777777"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9D5114"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ozhodnutie o neschválení ŽoNFP, v ktorom identifikuje presnú podmienku poskytnutia príspevku, ktorá nebola zo strany žiadateľa splnená.</w:t>
      </w:r>
    </w:p>
    <w:p w14:paraId="4F3C27D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lang w:val="sk-SK"/>
        </w:rPr>
        <w:t>ŽoNFP, RO pre OP EVS pripraví r</w:t>
      </w:r>
      <w:r w:rsidRPr="0014645C">
        <w:rPr>
          <w:rFonts w:ascii="Arial" w:hAnsi="Arial" w:cs="Arial"/>
          <w:sz w:val="19"/>
          <w:szCs w:val="19"/>
          <w:lang w:val="sk-SK"/>
        </w:rPr>
        <w:t>ozhodnutie o zastavení konania.</w:t>
      </w:r>
    </w:p>
    <w:p w14:paraId="51D0FFBA"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schválení ŽoNFP.</w:t>
      </w:r>
    </w:p>
    <w:p w14:paraId="59EF6B3E" w14:textId="77777777" w:rsidR="00AC1F93" w:rsidRPr="0014645C" w:rsidRDefault="00AC1F93" w:rsidP="00AC1F93">
      <w:pPr>
        <w:pStyle w:val="Nadpis2"/>
        <w:tabs>
          <w:tab w:val="num" w:pos="709"/>
        </w:tabs>
        <w:spacing w:after="180"/>
        <w:rPr>
          <w:b/>
          <w:lang w:val="sk-SK"/>
        </w:rPr>
      </w:pPr>
      <w:bookmarkStart w:id="558" w:name="_Toc413832250"/>
      <w:bookmarkStart w:id="559" w:name="_Toc417132516"/>
      <w:bookmarkStart w:id="560" w:name="_Toc417648929"/>
      <w:bookmarkStart w:id="561" w:name="_Toc440355020"/>
      <w:bookmarkStart w:id="562" w:name="_Toc440375351"/>
      <w:bookmarkStart w:id="563" w:name="_Toc458432937"/>
    </w:p>
    <w:p w14:paraId="50F22036" w14:textId="77777777" w:rsidR="00F220F5" w:rsidRPr="0014645C" w:rsidRDefault="00953D2E" w:rsidP="00551D65">
      <w:pPr>
        <w:pStyle w:val="Nadpis2"/>
        <w:tabs>
          <w:tab w:val="num" w:pos="709"/>
        </w:tabs>
        <w:spacing w:after="180" w:line="480" w:lineRule="auto"/>
        <w:rPr>
          <w:b/>
          <w:lang w:val="sk-SK"/>
        </w:rPr>
      </w:pPr>
      <w:bookmarkStart w:id="564" w:name="_Toc334113"/>
      <w:r w:rsidRPr="0014645C">
        <w:rPr>
          <w:b/>
          <w:lang w:val="sk-SK"/>
        </w:rPr>
        <w:t>4.3</w:t>
      </w:r>
      <w:r w:rsidR="00400B1E" w:rsidRPr="0014645C">
        <w:rPr>
          <w:b/>
          <w:lang w:val="sk-SK"/>
        </w:rPr>
        <w:tab/>
      </w:r>
      <w:r w:rsidR="00F220F5" w:rsidRPr="0014645C">
        <w:rPr>
          <w:b/>
          <w:lang w:val="sk-SK"/>
        </w:rPr>
        <w:t>Vydávanie rozhodnutia</w:t>
      </w:r>
      <w:bookmarkEnd w:id="558"/>
      <w:r w:rsidR="00D86ED1" w:rsidRPr="0014645C">
        <w:rPr>
          <w:b/>
          <w:lang w:val="sk-SK"/>
        </w:rPr>
        <w:t xml:space="preserve"> a zverejňovanie</w:t>
      </w:r>
      <w:bookmarkEnd w:id="559"/>
      <w:bookmarkEnd w:id="560"/>
      <w:bookmarkEnd w:id="561"/>
      <w:bookmarkEnd w:id="562"/>
      <w:bookmarkEnd w:id="563"/>
      <w:bookmarkEnd w:id="564"/>
    </w:p>
    <w:p w14:paraId="73CA86AA"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Na základe skutočností zistených v rámci konania o ŽoNFP, t.j.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ŽoNFP:</w:t>
      </w:r>
    </w:p>
    <w:p w14:paraId="3B9D19C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4F392A2"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5F4D1D6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2C6ED0DD"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w:t>
      </w:r>
      <w:r w:rsidR="006C5102">
        <w:rPr>
          <w:rFonts w:ascii="Arial" w:hAnsi="Arial" w:cs="Arial"/>
          <w:sz w:val="19"/>
          <w:szCs w:val="19"/>
          <w:lang w:val="sk-SK"/>
        </w:rPr>
        <w:t>70</w:t>
      </w:r>
      <w:r w:rsidR="006C5102" w:rsidRPr="0014645C">
        <w:rPr>
          <w:rFonts w:ascii="Arial" w:hAnsi="Arial" w:cs="Arial"/>
          <w:sz w:val="19"/>
          <w:szCs w:val="19"/>
          <w:lang w:val="sk-SK"/>
        </w:rPr>
        <w:t xml:space="preserve"> </w:t>
      </w:r>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324F8833"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schválení ŽoNFP</w:t>
      </w:r>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3028E52B"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neschválení ŽoNFP</w:t>
      </w:r>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2BEC77E4"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zastavení konania</w:t>
      </w:r>
      <w:r w:rsidRPr="0014645C">
        <w:rPr>
          <w:rFonts w:ascii="Arial" w:hAnsi="Arial" w:cs="Arial"/>
          <w:sz w:val="19"/>
          <w:szCs w:val="19"/>
          <w:lang w:val="sk-SK"/>
        </w:rPr>
        <w:t xml:space="preserve"> RO pre OP EVS konštatuje, že v konaní o ŽoNFP nastala niektorá zo skutočností stanovených v § 20 </w:t>
      </w:r>
      <w:ins w:id="565" w:author="Milan Matovič" w:date="2020-06-29T11:13:00Z">
        <w:r w:rsidR="00F60754" w:rsidRPr="00F60754">
          <w:rPr>
            <w:rFonts w:ascii="Arial" w:hAnsi="Arial" w:cs="Arial"/>
            <w:sz w:val="19"/>
            <w:szCs w:val="19"/>
            <w:lang w:val="sk-SK"/>
          </w:rPr>
          <w:t>alebo v čase krízovej situácie niektorá zo skutočností stanovených v  § 57, odsek 8</w:t>
        </w:r>
        <w:r w:rsidR="00F60754">
          <w:rPr>
            <w:rFonts w:ascii="Arial" w:hAnsi="Arial" w:cs="Arial"/>
            <w:sz w:val="19"/>
            <w:szCs w:val="19"/>
            <w:lang w:val="sk-SK"/>
          </w:rPr>
          <w:t xml:space="preserve"> </w:t>
        </w:r>
      </w:ins>
      <w:r w:rsidRPr="0014645C">
        <w:rPr>
          <w:rFonts w:ascii="Arial" w:hAnsi="Arial" w:cs="Arial"/>
          <w:sz w:val="19"/>
          <w:szCs w:val="19"/>
          <w:lang w:val="sk-SK"/>
        </w:rPr>
        <w:t>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29C0346E"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 xml:space="preserve">RO pre OP EVS v písomnej </w:t>
      </w:r>
      <w:r w:rsidR="00780F49">
        <w:rPr>
          <w:rFonts w:ascii="Arial" w:hAnsi="Arial" w:cs="Arial"/>
          <w:sz w:val="19"/>
          <w:szCs w:val="19"/>
          <w:lang w:val="sk-SK"/>
        </w:rPr>
        <w:t>forme</w:t>
      </w:r>
      <w:r w:rsidR="00C85E20" w:rsidRPr="0014645C">
        <w:rPr>
          <w:rFonts w:ascii="Arial" w:hAnsi="Arial" w:cs="Arial"/>
          <w:sz w:val="19"/>
          <w:szCs w:val="19"/>
          <w:lang w:val="sk-SK"/>
        </w:rPr>
        <w:t>.</w:t>
      </w:r>
      <w:r w:rsidRPr="0014645C">
        <w:rPr>
          <w:rFonts w:ascii="Arial" w:hAnsi="Arial" w:cs="Arial"/>
          <w:sz w:val="19"/>
          <w:szCs w:val="19"/>
          <w:lang w:val="sk-SK"/>
        </w:rPr>
        <w:t xml:space="preserve"> V prípade späťvzatia </w:t>
      </w:r>
      <w:r w:rsidR="00B15967" w:rsidRPr="0014645C">
        <w:rPr>
          <w:rFonts w:ascii="Arial" w:hAnsi="Arial" w:cs="Arial"/>
          <w:sz w:val="19"/>
          <w:szCs w:val="19"/>
          <w:lang w:val="sk-SK"/>
        </w:rPr>
        <w:t xml:space="preserve">ŽoNFP </w:t>
      </w:r>
      <w:r w:rsidRPr="0014645C">
        <w:rPr>
          <w:rFonts w:ascii="Arial" w:hAnsi="Arial" w:cs="Arial"/>
          <w:sz w:val="19"/>
          <w:szCs w:val="19"/>
          <w:lang w:val="sk-SK"/>
        </w:rPr>
        <w:t xml:space="preserve">RO pre OP EVS konanie o ŽoNFP rozhodnutím zastaví ku dňu doručenia späťvzatia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A82831" w14:textId="77777777"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 xml:space="preserve">V  prípade zastavenia konania je žiadateľ, ktorý  k ŽoNFP priložil aj kópiu ŽoNFP v akomkoľvek formáte (napr. elektronicky na CD alebo v </w:t>
      </w:r>
      <w:r w:rsidR="008B57B2">
        <w:rPr>
          <w:rFonts w:ascii="Arial" w:hAnsi="Arial" w:cs="Arial"/>
          <w:sz w:val="19"/>
          <w:szCs w:val="19"/>
          <w:lang w:val="sk-SK"/>
        </w:rPr>
        <w:t>listinnej</w:t>
      </w:r>
      <w:r w:rsidR="008B57B2" w:rsidRPr="0014645C">
        <w:rPr>
          <w:rFonts w:ascii="Arial" w:hAnsi="Arial" w:cs="Arial"/>
          <w:sz w:val="19"/>
          <w:szCs w:val="19"/>
          <w:lang w:val="sk-SK"/>
        </w:rPr>
        <w:t xml:space="preserve"> </w:t>
      </w:r>
      <w:r w:rsidRPr="0014645C">
        <w:rPr>
          <w:rFonts w:ascii="Arial" w:hAnsi="Arial" w:cs="Arial"/>
          <w:sz w:val="19"/>
          <w:szCs w:val="19"/>
          <w:lang w:val="sk-SK"/>
        </w:rPr>
        <w:t>podobe), oprávnený si prevziať takúto kópiu späť do 30 dní od doručenia príslušného rozhodnutia o zastavení konania o ŽoNFP.</w:t>
      </w:r>
    </w:p>
    <w:p w14:paraId="471ABD89" w14:textId="77777777"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ŽoNFP</w:t>
      </w:r>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F220F5" w:rsidRPr="0014645C">
        <w:rPr>
          <w:rFonts w:ascii="Arial" w:hAnsi="Arial" w:cs="Arial"/>
          <w:sz w:val="19"/>
          <w:szCs w:val="19"/>
          <w:lang w:val="sk-SK"/>
        </w:rPr>
        <w:t xml:space="preserve">pracovných dní </w:t>
      </w:r>
      <w:r w:rsidR="00BE798C" w:rsidRPr="0014645C">
        <w:rPr>
          <w:rFonts w:ascii="Arial" w:hAnsi="Arial" w:cs="Arial"/>
          <w:sz w:val="19"/>
          <w:szCs w:val="19"/>
          <w:lang w:val="sk-SK"/>
        </w:rPr>
        <w:t>od konečného termínu na predkladanie ŽoNFP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CE27B5" w:rsidRPr="0014645C">
        <w:rPr>
          <w:rFonts w:ascii="Arial" w:hAnsi="Arial" w:cs="Arial"/>
          <w:sz w:val="19"/>
          <w:szCs w:val="19"/>
          <w:lang w:val="sk-SK"/>
        </w:rPr>
        <w:t>dní</w:t>
      </w:r>
      <w:r w:rsidR="00BE798C" w:rsidRPr="0014645C">
        <w:rPr>
          <w:rFonts w:ascii="Arial" w:hAnsi="Arial" w:cs="Arial"/>
          <w:sz w:val="19"/>
          <w:szCs w:val="19"/>
          <w:lang w:val="sk-SK"/>
        </w:rPr>
        <w:t xml:space="preserve">. </w:t>
      </w:r>
    </w:p>
    <w:p w14:paraId="67E61386" w14:textId="77777777"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8" w:history="1">
        <w:r w:rsidR="00D86ED1" w:rsidRPr="0014645C">
          <w:rPr>
            <w:rStyle w:val="Hypertextovprepojenie"/>
            <w:rFonts w:cs="Arial"/>
            <w:szCs w:val="19"/>
            <w:lang w:val="sk-SK" w:eastAsia="sk-SK"/>
          </w:rPr>
          <w:t>www.opevs.eu</w:t>
        </w:r>
      </w:hyperlink>
      <w:r w:rsidR="00586DBE">
        <w:rPr>
          <w:rStyle w:val="Hypertextovprepojenie"/>
          <w:rFonts w:cs="Arial"/>
          <w:szCs w:val="19"/>
          <w:lang w:val="sk-SK" w:eastAsia="sk-SK"/>
        </w:rPr>
        <w:t>,</w:t>
      </w:r>
      <w:r w:rsidR="00D86ED1" w:rsidRPr="0014645C">
        <w:rPr>
          <w:rFonts w:ascii="Arial" w:hAnsi="Arial" w:cs="Arial"/>
          <w:sz w:val="19"/>
          <w:szCs w:val="19"/>
          <w:lang w:val="sk-SK" w:eastAsia="sk-SK"/>
        </w:rPr>
        <w:t xml:space="preserve"> </w:t>
      </w:r>
      <w:r w:rsidR="00586DBE">
        <w:rPr>
          <w:rFonts w:ascii="Arial" w:hAnsi="Arial" w:cs="Arial"/>
          <w:sz w:val="19"/>
          <w:szCs w:val="19"/>
          <w:lang w:val="sk-SK" w:eastAsia="sk-SK"/>
        </w:rPr>
        <w:t xml:space="preserve">resp. </w:t>
      </w:r>
      <w:hyperlink r:id="rId29"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eastAsia="sk-SK"/>
        </w:rPr>
        <w:t>do 60 pracovných dní od skončenia rozhodovania o ŽoNFP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ŽoNFP v poradí určenom na základe aplikácie kritérií pre výber projektov, ktorý obsahuje:</w:t>
      </w:r>
    </w:p>
    <w:p w14:paraId="0087E4F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7867465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2D0298C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57ABE49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786CFD3F"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30" w:history="1">
        <w:r w:rsidR="00D86ED1" w:rsidRPr="0014645C">
          <w:rPr>
            <w:rStyle w:val="Hypertextovprepojenie"/>
            <w:rFonts w:cs="Arial"/>
            <w:szCs w:val="19"/>
            <w:lang w:val="sk-SK"/>
          </w:rPr>
          <w:t>www.opevs.eu</w:t>
        </w:r>
      </w:hyperlink>
      <w:r w:rsidR="00586DBE">
        <w:rPr>
          <w:rStyle w:val="Hypertextovprepojenie"/>
          <w:rFonts w:cs="Arial"/>
          <w:szCs w:val="19"/>
          <w:lang w:val="sk-SK"/>
        </w:rPr>
        <w:t>,</w:t>
      </w:r>
      <w:r w:rsidR="00D86ED1" w:rsidRPr="0014645C">
        <w:rPr>
          <w:rFonts w:ascii="Arial" w:hAnsi="Arial" w:cs="Arial"/>
          <w:sz w:val="19"/>
          <w:szCs w:val="19"/>
          <w:lang w:val="sk-SK"/>
        </w:rPr>
        <w:t xml:space="preserve"> </w:t>
      </w:r>
      <w:r w:rsidR="00586DBE">
        <w:rPr>
          <w:rFonts w:ascii="Arial" w:hAnsi="Arial" w:cs="Arial"/>
          <w:sz w:val="19"/>
          <w:szCs w:val="19"/>
          <w:lang w:val="sk-SK" w:eastAsia="sk-SK"/>
        </w:rPr>
        <w:t xml:space="preserve">resp. </w:t>
      </w:r>
      <w:hyperlink r:id="rId31"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rPr>
        <w:t>do 60 pracovných dní od skončenia rozhodovania o ŽoNFP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ŽoNFP v poradí určenom na základe aplikácie kritérií pre výber projektov, ktorý obsahuje:</w:t>
      </w:r>
    </w:p>
    <w:p w14:paraId="083C40E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0A93218F"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názov projektu,</w:t>
      </w:r>
    </w:p>
    <w:p w14:paraId="497B28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4CF1BD0" w14:textId="77777777" w:rsidR="00F220F5"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686AC0B1" w14:textId="77777777" w:rsidR="00BF3812" w:rsidRPr="0014645C" w:rsidRDefault="00BF3812" w:rsidP="00BF3812">
      <w:pPr>
        <w:pStyle w:val="Odsekzoznamu"/>
        <w:tabs>
          <w:tab w:val="left" w:pos="720"/>
        </w:tabs>
        <w:spacing w:before="120" w:after="120" w:line="288" w:lineRule="auto"/>
        <w:ind w:right="-18"/>
        <w:contextualSpacing w:val="0"/>
        <w:jc w:val="both"/>
        <w:rPr>
          <w:rFonts w:ascii="Arial" w:hAnsi="Arial" w:cs="Arial"/>
          <w:spacing w:val="-1"/>
          <w:sz w:val="19"/>
          <w:szCs w:val="19"/>
          <w:lang w:val="sk-SK"/>
        </w:rPr>
      </w:pPr>
    </w:p>
    <w:p w14:paraId="626F471A" w14:textId="77777777" w:rsidR="00F220F5" w:rsidRPr="0014645C" w:rsidRDefault="00953D2E" w:rsidP="00551D65">
      <w:pPr>
        <w:pStyle w:val="Nadpis2"/>
        <w:tabs>
          <w:tab w:val="num" w:pos="709"/>
        </w:tabs>
        <w:spacing w:after="180" w:line="480" w:lineRule="auto"/>
        <w:rPr>
          <w:b/>
          <w:lang w:val="sk-SK"/>
        </w:rPr>
      </w:pPr>
      <w:bookmarkStart w:id="566" w:name="_Toc413832252"/>
      <w:bookmarkStart w:id="567" w:name="_Toc417132517"/>
      <w:bookmarkStart w:id="568" w:name="_Toc417648930"/>
      <w:bookmarkStart w:id="569" w:name="_Toc440355021"/>
      <w:bookmarkStart w:id="570" w:name="_Toc440375352"/>
      <w:bookmarkStart w:id="571" w:name="_Toc458432938"/>
      <w:bookmarkStart w:id="572" w:name="_Toc334114"/>
      <w:r w:rsidRPr="0014645C">
        <w:rPr>
          <w:b/>
          <w:lang w:val="sk-SK"/>
        </w:rPr>
        <w:t>4.4</w:t>
      </w:r>
      <w:r w:rsidR="00400B1E" w:rsidRPr="0014645C">
        <w:rPr>
          <w:b/>
          <w:lang w:val="sk-SK"/>
        </w:rPr>
        <w:tab/>
      </w:r>
      <w:r w:rsidR="00F220F5" w:rsidRPr="0014645C">
        <w:rPr>
          <w:b/>
          <w:lang w:val="sk-SK"/>
        </w:rPr>
        <w:t>Opravné prostriedky</w:t>
      </w:r>
      <w:bookmarkEnd w:id="566"/>
      <w:bookmarkEnd w:id="567"/>
      <w:bookmarkEnd w:id="568"/>
      <w:bookmarkEnd w:id="569"/>
      <w:bookmarkEnd w:id="570"/>
      <w:bookmarkEnd w:id="571"/>
      <w:bookmarkEnd w:id="572"/>
    </w:p>
    <w:p w14:paraId="6207938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57B27448"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7423E5BD" w14:textId="77777777"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573" w:name="_Toc413832253"/>
      <w:bookmarkStart w:id="574" w:name="_Toc417132518"/>
      <w:bookmarkStart w:id="575" w:name="_Toc417648931"/>
      <w:bookmarkStart w:id="576" w:name="_Toc440355022"/>
      <w:bookmarkStart w:id="577" w:name="_Toc440375353"/>
      <w:bookmarkStart w:id="578" w:name="_Toc458432939"/>
    </w:p>
    <w:p w14:paraId="20317FF8" w14:textId="77777777" w:rsidR="00F220F5" w:rsidRPr="0014645C" w:rsidRDefault="00953D2E" w:rsidP="00887135">
      <w:pPr>
        <w:pStyle w:val="Nadpis3"/>
        <w:spacing w:before="240" w:line="480" w:lineRule="auto"/>
        <w:ind w:left="720"/>
        <w:rPr>
          <w:b/>
          <w:color w:val="3C8A2E" w:themeColor="accent5"/>
          <w:sz w:val="24"/>
          <w:szCs w:val="24"/>
          <w:lang w:val="sk-SK"/>
        </w:rPr>
      </w:pPr>
      <w:bookmarkStart w:id="579" w:name="_Toc334115"/>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573"/>
      <w:bookmarkEnd w:id="574"/>
      <w:bookmarkEnd w:id="575"/>
      <w:bookmarkEnd w:id="576"/>
      <w:bookmarkEnd w:id="577"/>
      <w:bookmarkEnd w:id="578"/>
      <w:bookmarkEnd w:id="579"/>
    </w:p>
    <w:p w14:paraId="26070DC2" w14:textId="77777777"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77A79BF2"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74169643" w14:textId="77777777"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218F7237" w14:textId="77777777" w:rsidR="00F220F5" w:rsidRPr="0014645C" w:rsidRDefault="00953D2E" w:rsidP="00AC1F93">
      <w:pPr>
        <w:pStyle w:val="Nadpis3"/>
        <w:spacing w:before="240" w:line="480" w:lineRule="auto"/>
        <w:ind w:left="720"/>
        <w:rPr>
          <w:b/>
          <w:sz w:val="24"/>
          <w:szCs w:val="24"/>
          <w:lang w:val="sk-SK"/>
        </w:rPr>
      </w:pPr>
      <w:bookmarkStart w:id="580" w:name="_Toc413832254"/>
      <w:bookmarkStart w:id="581" w:name="_Toc417132519"/>
      <w:bookmarkStart w:id="582" w:name="_Toc417648932"/>
      <w:bookmarkStart w:id="583" w:name="_Toc440355023"/>
      <w:bookmarkStart w:id="584" w:name="_Toc440375354"/>
      <w:bookmarkStart w:id="585" w:name="_Toc458432940"/>
      <w:bookmarkStart w:id="586" w:name="_Toc334116"/>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580"/>
      <w:bookmarkEnd w:id="581"/>
      <w:bookmarkEnd w:id="582"/>
      <w:bookmarkEnd w:id="583"/>
      <w:bookmarkEnd w:id="584"/>
      <w:bookmarkEnd w:id="585"/>
      <w:bookmarkEnd w:id="586"/>
    </w:p>
    <w:p w14:paraId="171D74C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6015FD76"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46A98BC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7164516B"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309466F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483DE2C6" w14:textId="77777777" w:rsidR="00F220F5" w:rsidRPr="0014645C" w:rsidRDefault="00953D2E" w:rsidP="00AC1F93">
      <w:pPr>
        <w:pStyle w:val="Nadpis3"/>
        <w:spacing w:before="240" w:line="480" w:lineRule="auto"/>
        <w:ind w:left="720"/>
        <w:rPr>
          <w:b/>
          <w:color w:val="3C8A2E" w:themeColor="accent5"/>
          <w:sz w:val="24"/>
          <w:szCs w:val="24"/>
          <w:lang w:val="sk-SK"/>
        </w:rPr>
      </w:pPr>
      <w:bookmarkStart w:id="587" w:name="_Toc413832255"/>
      <w:bookmarkStart w:id="588" w:name="_Toc417132520"/>
      <w:bookmarkStart w:id="589" w:name="_Toc417648933"/>
      <w:bookmarkStart w:id="590" w:name="_Toc440355024"/>
      <w:bookmarkStart w:id="591" w:name="_Toc440375355"/>
      <w:bookmarkStart w:id="592" w:name="_Toc458432941"/>
      <w:bookmarkStart w:id="593" w:name="_Toc334117"/>
      <w:r w:rsidRPr="0014645C">
        <w:rPr>
          <w:b/>
          <w:color w:val="3C8A2E" w:themeColor="accent5"/>
          <w:sz w:val="24"/>
          <w:szCs w:val="24"/>
          <w:lang w:val="sk-SK"/>
        </w:rPr>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587"/>
      <w:bookmarkEnd w:id="588"/>
      <w:bookmarkEnd w:id="589"/>
      <w:bookmarkEnd w:id="590"/>
      <w:bookmarkEnd w:id="591"/>
      <w:bookmarkEnd w:id="592"/>
      <w:bookmarkEnd w:id="593"/>
    </w:p>
    <w:p w14:paraId="09319AC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4F0A82E7"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614CB8E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575D44DD"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3027A3C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7BC407A6" w14:textId="77777777" w:rsidR="00F220F5" w:rsidRPr="0014645C" w:rsidRDefault="00F220F5" w:rsidP="00062A9E">
      <w:pPr>
        <w:pStyle w:val="Nadpis1"/>
        <w:numPr>
          <w:ilvl w:val="0"/>
          <w:numId w:val="29"/>
        </w:numPr>
        <w:spacing w:after="480" w:line="288" w:lineRule="auto"/>
        <w:jc w:val="left"/>
        <w:rPr>
          <w:i w:val="0"/>
          <w:lang w:val="sk-SK"/>
        </w:rPr>
      </w:pPr>
      <w:bookmarkStart w:id="594" w:name="_Toc417132521"/>
      <w:bookmarkStart w:id="595" w:name="_Toc417648934"/>
      <w:bookmarkStart w:id="596" w:name="_Toc440355025"/>
      <w:bookmarkStart w:id="597" w:name="_Toc440375356"/>
      <w:bookmarkStart w:id="598" w:name="_Toc458432942"/>
      <w:bookmarkStart w:id="599" w:name="_Toc334118"/>
      <w:r w:rsidRPr="0014645C">
        <w:rPr>
          <w:i w:val="0"/>
          <w:lang w:val="sk-SK"/>
        </w:rPr>
        <w:t>Informácia o horizontálnych princípoch</w:t>
      </w:r>
      <w:bookmarkEnd w:id="594"/>
      <w:bookmarkEnd w:id="595"/>
      <w:bookmarkEnd w:id="596"/>
      <w:bookmarkEnd w:id="597"/>
      <w:bookmarkEnd w:id="598"/>
      <w:bookmarkEnd w:id="599"/>
    </w:p>
    <w:p w14:paraId="2A666823"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5B5D1DE"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1B41129C"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5"/>
      </w:r>
    </w:p>
    <w:p w14:paraId="2A739FCC"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30C626A2" w14:textId="77777777" w:rsidR="003950CB" w:rsidRPr="0026028C" w:rsidRDefault="001212C7" w:rsidP="003950CB">
      <w:pPr>
        <w:spacing w:before="120" w:after="120" w:line="288" w:lineRule="auto"/>
        <w:jc w:val="both"/>
        <w:rPr>
          <w:rFonts w:eastAsia="Times"/>
          <w:color w:val="000000"/>
          <w:sz w:val="19"/>
          <w:szCs w:val="19"/>
          <w:lang w:val="sk-SK"/>
        </w:rPr>
      </w:pPr>
      <w:r w:rsidRPr="0026028C">
        <w:rPr>
          <w:rFonts w:ascii="Arial" w:hAnsi="Arial" w:cs="Arial"/>
          <w:sz w:val="19"/>
          <w:szCs w:val="19"/>
          <w:lang w:val="sk-SK"/>
        </w:rPr>
        <w:t>Merateľné ukazovateľa a iné údaje (predovšetkým súbor iných údajov navrhnutých gestorom HP RMŽ a ND) sú hlavným nástrojom monitorovania, hodnotenia pokroku a napĺňania hlavných cieľov HP RMŽ a ND.</w:t>
      </w:r>
      <w:r w:rsidRPr="0026028C">
        <w:rPr>
          <w:sz w:val="19"/>
          <w:szCs w:val="19"/>
          <w:lang w:val="sk-SK"/>
        </w:rPr>
        <w:t xml:space="preserve"> </w:t>
      </w:r>
      <w:r w:rsidRPr="0026028C">
        <w:rPr>
          <w:rFonts w:ascii="Arial" w:eastAsia="Times" w:hAnsi="Arial" w:cs="Arial"/>
          <w:sz w:val="19"/>
          <w:szCs w:val="19"/>
          <w:lang w:val="sk-SK"/>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lang w:val="sk-SK"/>
        </w:rPr>
        <w:t>.</w:t>
      </w:r>
      <w:r w:rsidR="00D5107E" w:rsidRPr="0026028C">
        <w:rPr>
          <w:rFonts w:cstheme="minorHAnsi"/>
          <w:iCs/>
          <w:sz w:val="19"/>
          <w:szCs w:val="19"/>
          <w:lang w:val="sk-SK"/>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lang w:val="sk-SK"/>
        </w:rPr>
        <w:t xml:space="preserve"> </w:t>
      </w:r>
      <w:r w:rsidR="003950CB" w:rsidRPr="0026028C">
        <w:rPr>
          <w:rFonts w:eastAsia="Times"/>
          <w:sz w:val="19"/>
          <w:szCs w:val="19"/>
          <w:lang w:val="sk-SK"/>
        </w:rPr>
        <w:t xml:space="preserve">RO pre OP EVS  vo výzve/vyzvaní  uvedie aj </w:t>
      </w:r>
      <w:r w:rsidRPr="0026028C">
        <w:rPr>
          <w:rFonts w:eastAsia="Times"/>
          <w:sz w:val="19"/>
          <w:szCs w:val="19"/>
          <w:lang w:val="sk-SK"/>
        </w:rPr>
        <w:t xml:space="preserve"> merateľné</w:t>
      </w:r>
      <w:r w:rsidR="003950CB" w:rsidRPr="0026028C">
        <w:rPr>
          <w:rFonts w:eastAsia="Times"/>
          <w:sz w:val="19"/>
          <w:szCs w:val="19"/>
          <w:lang w:val="sk-SK"/>
        </w:rPr>
        <w:t xml:space="preserve"> ukazovatele </w:t>
      </w:r>
      <w:r w:rsidRPr="0026028C">
        <w:rPr>
          <w:rFonts w:eastAsia="Times"/>
          <w:sz w:val="19"/>
          <w:szCs w:val="19"/>
          <w:lang w:val="sk-SK"/>
        </w:rPr>
        <w:t xml:space="preserve">relevantné k </w:t>
      </w:r>
      <w:r w:rsidR="003950CB" w:rsidRPr="0026028C">
        <w:rPr>
          <w:rFonts w:eastAsia="Times"/>
          <w:sz w:val="19"/>
          <w:szCs w:val="19"/>
          <w:lang w:val="sk-SK"/>
        </w:rPr>
        <w:t xml:space="preserve">HP </w:t>
      </w:r>
      <w:r w:rsidRPr="0026028C">
        <w:rPr>
          <w:rFonts w:eastAsia="Times"/>
          <w:sz w:val="19"/>
          <w:szCs w:val="19"/>
          <w:lang w:val="sk-SK"/>
        </w:rPr>
        <w:t xml:space="preserve">a iné údaje </w:t>
      </w:r>
      <w:r w:rsidR="003950CB" w:rsidRPr="0026028C">
        <w:rPr>
          <w:rFonts w:eastAsia="Times"/>
          <w:sz w:val="19"/>
          <w:szCs w:val="19"/>
          <w:lang w:val="sk-SK"/>
        </w:rPr>
        <w:t xml:space="preserve">s ohľadom na zameranie výzvy/vyzvania. Žiadateľ vyberie vhodné </w:t>
      </w:r>
      <w:r w:rsidRPr="0026028C">
        <w:rPr>
          <w:rFonts w:eastAsia="Times"/>
          <w:sz w:val="19"/>
          <w:szCs w:val="19"/>
          <w:lang w:val="sk-SK"/>
        </w:rPr>
        <w:t xml:space="preserve">merateľné </w:t>
      </w:r>
      <w:r w:rsidR="003950CB" w:rsidRPr="0026028C">
        <w:rPr>
          <w:rFonts w:eastAsia="Times"/>
          <w:sz w:val="19"/>
          <w:szCs w:val="19"/>
          <w:lang w:val="sk-SK"/>
        </w:rPr>
        <w:t xml:space="preserve">ukazovatele len z merateľných ukazovateľov definovaných </w:t>
      </w:r>
      <w:r w:rsidR="003950CB" w:rsidRPr="0026028C">
        <w:rPr>
          <w:rFonts w:eastAsia="Times"/>
          <w:color w:val="000000"/>
          <w:sz w:val="19"/>
          <w:szCs w:val="19"/>
          <w:lang w:val="sk-SK"/>
        </w:rPr>
        <w:t xml:space="preserve">v príslušnom vyzvaní/výzve, resp. ukazovatele sa v žiadosti o NFP automaticky zobrazia na základe aktivít projektu, ktoré si žiadateľ vybral. </w:t>
      </w:r>
    </w:p>
    <w:p w14:paraId="3CC4E04E"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7DDE6C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46EC37D7"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270620" w14:textId="77777777"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lang w:val="sk-SK"/>
        </w:rPr>
        <w:footnoteReference w:id="106"/>
      </w:r>
      <w:r w:rsidRPr="0014645C">
        <w:rPr>
          <w:sz w:val="19"/>
          <w:szCs w:val="19"/>
          <w:lang w:val="sk-SK"/>
        </w:rPr>
        <w:t>.</w:t>
      </w:r>
      <w:r w:rsidRPr="0014645C">
        <w:rPr>
          <w:rFonts w:eastAsia="Times"/>
          <w:sz w:val="19"/>
          <w:szCs w:val="19"/>
          <w:lang w:val="sk-SK"/>
        </w:rPr>
        <w:t xml:space="preserve"> </w:t>
      </w:r>
    </w:p>
    <w:p w14:paraId="4722DD5B"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F92BCE9" w14:textId="77777777"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5B65E9BF"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6FC51994"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777330C2" w14:textId="77777777"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19227532"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w:t>
      </w:r>
    </w:p>
    <w:p w14:paraId="59F6B63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68BA090A"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43F9BE64" w14:textId="77777777"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5F09E289" w14:textId="77777777"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944844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74945257"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7927C1A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053DDD3F" w14:textId="77777777"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315D73CF" w14:textId="77777777"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9308F55"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06F7A67F"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65BAF7DA" w14:textId="77777777"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50C35C5B" w14:textId="77777777" w:rsidR="00F220F5" w:rsidRPr="0014645C" w:rsidRDefault="00F220F5" w:rsidP="00062A9E">
      <w:pPr>
        <w:pStyle w:val="Nadpis1"/>
        <w:numPr>
          <w:ilvl w:val="0"/>
          <w:numId w:val="29"/>
        </w:numPr>
        <w:spacing w:after="480" w:line="288" w:lineRule="auto"/>
        <w:rPr>
          <w:i w:val="0"/>
          <w:lang w:val="sk-SK"/>
        </w:rPr>
      </w:pPr>
      <w:bookmarkStart w:id="600" w:name="_Toc417648936"/>
      <w:bookmarkStart w:id="601" w:name="_Toc417132522"/>
      <w:bookmarkStart w:id="602" w:name="_Toc417648937"/>
      <w:bookmarkStart w:id="603" w:name="_Toc440355026"/>
      <w:bookmarkStart w:id="604" w:name="_Toc440375357"/>
      <w:bookmarkStart w:id="605" w:name="_Toc458432943"/>
      <w:bookmarkStart w:id="606" w:name="_Toc334119"/>
      <w:bookmarkEnd w:id="600"/>
      <w:r w:rsidRPr="0014645C">
        <w:rPr>
          <w:i w:val="0"/>
          <w:lang w:val="sk-SK"/>
        </w:rPr>
        <w:t>Uzavretie zmluvy o </w:t>
      </w:r>
      <w:r w:rsidR="003C3D5D" w:rsidRPr="0014645C">
        <w:rPr>
          <w:i w:val="0"/>
          <w:lang w:val="sk-SK"/>
        </w:rPr>
        <w:t>NFP</w:t>
      </w:r>
      <w:bookmarkEnd w:id="601"/>
      <w:bookmarkEnd w:id="602"/>
      <w:bookmarkEnd w:id="603"/>
      <w:bookmarkEnd w:id="604"/>
      <w:bookmarkEnd w:id="605"/>
      <w:bookmarkEnd w:id="606"/>
    </w:p>
    <w:p w14:paraId="71BAFA0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32"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w:t>
      </w:r>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http://www.reformuj.sk/dokument/vzory-zmluv-a-rozhodnuti/</w:t>
      </w:r>
      <w:r w:rsidR="00586DBE">
        <w:rPr>
          <w:rFonts w:ascii="Arial" w:hAnsi="Arial" w:cs="Arial"/>
          <w:sz w:val="19"/>
          <w:szCs w:val="19"/>
          <w:lang w:val="sk-SK"/>
        </w:rPr>
        <w:t>)</w:t>
      </w:r>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2D17D39D"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061DF080"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45A0166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29880DDD"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6388A3B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0BFD6173"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2903493" w14:textId="77777777"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ŽoNFP.</w:t>
      </w:r>
    </w:p>
    <w:p w14:paraId="413D9CE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73BA32C5"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r w:rsidR="000A7D06" w:rsidRPr="0014645C">
        <w:rPr>
          <w:rFonts w:ascii="Arial" w:hAnsi="Arial" w:cs="Arial"/>
          <w:sz w:val="19"/>
          <w:szCs w:val="19"/>
          <w:lang w:val="sk-SK"/>
        </w:rPr>
        <w:t xml:space="preserve">ŽoNFP </w:t>
      </w:r>
      <w:r w:rsidRPr="0014645C">
        <w:rPr>
          <w:rFonts w:ascii="Arial" w:hAnsi="Arial" w:cs="Arial"/>
          <w:sz w:val="19"/>
          <w:szCs w:val="19"/>
          <w:lang w:val="sk-SK"/>
        </w:rPr>
        <w:t xml:space="preserve">nadobudlo právoplatnosť; </w:t>
      </w:r>
    </w:p>
    <w:p w14:paraId="493AA76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6A33F8CC"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66DC8BAA"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35E6E5A1"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7604286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88EEC3C"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doručí RO pre OP EVS dva rovnopisy prijatého návrhu na uzavretie zmluvy o NFP. </w:t>
      </w:r>
    </w:p>
    <w:p w14:paraId="3E09742B"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0BBA5C35" w14:textId="77777777" w:rsidR="00F220F5" w:rsidRPr="0014645C" w:rsidRDefault="00F220F5" w:rsidP="007F7349">
      <w:pPr>
        <w:spacing w:line="288" w:lineRule="auto"/>
        <w:rPr>
          <w:rFonts w:ascii="Arial" w:hAnsi="Arial" w:cs="Arial"/>
          <w:b/>
          <w:sz w:val="19"/>
          <w:szCs w:val="19"/>
          <w:lang w:val="sk-SK"/>
        </w:rPr>
      </w:pPr>
    </w:p>
    <w:p w14:paraId="077014C8" w14:textId="77777777"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práva a povinnosti sú upravené rozhodnutím o schválení ŽoNFP</w:t>
      </w:r>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3"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 xml:space="preserve">, resp. </w:t>
      </w:r>
      <w:r w:rsidR="006F20CF" w:rsidRPr="006F20CF">
        <w:rPr>
          <w:rStyle w:val="Hypertextovprepojenie"/>
          <w:rFonts w:cs="Arial"/>
          <w:szCs w:val="19"/>
          <w:lang w:val="sk-SK"/>
        </w:rPr>
        <w:t>http://www.reformuj.sk/dokument/vzory-zmluv-a-rozhodnuti/</w:t>
      </w:r>
      <w:r w:rsidR="00DE50FB" w:rsidRPr="0014645C">
        <w:rPr>
          <w:rFonts w:ascii="Arial" w:hAnsi="Arial" w:cs="Arial"/>
          <w:sz w:val="19"/>
          <w:szCs w:val="19"/>
          <w:lang w:val="sk-SK"/>
        </w:rPr>
        <w:t xml:space="preserve">). </w:t>
      </w:r>
      <w:r w:rsidR="00B6766B" w:rsidRPr="0014645C">
        <w:rPr>
          <w:rFonts w:ascii="Arial" w:hAnsi="Arial" w:cs="Arial"/>
          <w:sz w:val="19"/>
          <w:szCs w:val="19"/>
          <w:lang w:val="sk-SK"/>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71D9E09E" w14:textId="77777777" w:rsidR="0050401D" w:rsidRPr="0014645C" w:rsidRDefault="0050401D" w:rsidP="00C109CC">
      <w:pPr>
        <w:spacing w:line="288" w:lineRule="auto"/>
        <w:jc w:val="both"/>
        <w:rPr>
          <w:rFonts w:ascii="Arial" w:hAnsi="Arial" w:cs="Arial"/>
          <w:sz w:val="19"/>
          <w:szCs w:val="19"/>
          <w:lang w:val="sk-SK"/>
        </w:rPr>
      </w:pPr>
    </w:p>
    <w:p w14:paraId="4E8B14CB" w14:textId="77777777" w:rsidR="0081131A" w:rsidRPr="0014645C" w:rsidRDefault="00F220F5" w:rsidP="00062A9E">
      <w:pPr>
        <w:pStyle w:val="Nadpis1"/>
        <w:numPr>
          <w:ilvl w:val="0"/>
          <w:numId w:val="29"/>
        </w:numPr>
        <w:spacing w:after="480" w:line="288" w:lineRule="auto"/>
        <w:rPr>
          <w:i w:val="0"/>
          <w:lang w:val="sk-SK"/>
        </w:rPr>
      </w:pPr>
      <w:bookmarkStart w:id="607" w:name="_Toc440355027"/>
      <w:bookmarkStart w:id="608" w:name="_Toc440374966"/>
      <w:bookmarkStart w:id="609" w:name="_Toc440634450"/>
      <w:bookmarkStart w:id="610" w:name="_Toc440355028"/>
      <w:bookmarkStart w:id="611" w:name="_Toc440374967"/>
      <w:bookmarkStart w:id="612" w:name="_Toc440634451"/>
      <w:bookmarkStart w:id="613" w:name="_Toc440355029"/>
      <w:bookmarkStart w:id="614" w:name="_Toc440374968"/>
      <w:bookmarkStart w:id="615" w:name="_Toc440634452"/>
      <w:bookmarkStart w:id="616" w:name="_Toc440355030"/>
      <w:bookmarkStart w:id="617" w:name="_Toc440374969"/>
      <w:bookmarkStart w:id="618" w:name="_Toc440634453"/>
      <w:bookmarkStart w:id="619" w:name="_Toc440355031"/>
      <w:bookmarkStart w:id="620" w:name="_Toc440374970"/>
      <w:bookmarkStart w:id="621" w:name="_Toc440634454"/>
      <w:bookmarkStart w:id="622" w:name="_Toc440355032"/>
      <w:bookmarkStart w:id="623" w:name="_Toc440374971"/>
      <w:bookmarkStart w:id="624" w:name="_Toc440634455"/>
      <w:bookmarkStart w:id="625" w:name="_Toc440355033"/>
      <w:bookmarkStart w:id="626" w:name="_Toc440374972"/>
      <w:bookmarkStart w:id="627" w:name="_Toc440634456"/>
      <w:bookmarkStart w:id="628" w:name="_Toc440355034"/>
      <w:bookmarkStart w:id="629" w:name="_Toc440374973"/>
      <w:bookmarkStart w:id="630" w:name="_Toc440634457"/>
      <w:bookmarkStart w:id="631" w:name="_Toc417132523"/>
      <w:bookmarkStart w:id="632" w:name="_Toc417648938"/>
      <w:bookmarkStart w:id="633" w:name="_Toc440355035"/>
      <w:bookmarkStart w:id="634" w:name="_Toc440375358"/>
      <w:bookmarkStart w:id="635" w:name="_Toc458432944"/>
      <w:bookmarkStart w:id="636" w:name="_Toc334120"/>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r w:rsidRPr="0014645C">
        <w:rPr>
          <w:i w:val="0"/>
          <w:lang w:val="sk-SK"/>
        </w:rPr>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631"/>
      <w:bookmarkEnd w:id="632"/>
      <w:bookmarkEnd w:id="633"/>
      <w:bookmarkEnd w:id="634"/>
      <w:bookmarkEnd w:id="635"/>
      <w:bookmarkEnd w:id="636"/>
    </w:p>
    <w:p w14:paraId="48A99247" w14:textId="77777777" w:rsidR="00FA7A4F" w:rsidRPr="0014645C" w:rsidRDefault="00FA7A4F" w:rsidP="00FA7A4F">
      <w:pPr>
        <w:pStyle w:val="Nadpis2"/>
        <w:spacing w:line="480" w:lineRule="auto"/>
        <w:rPr>
          <w:rFonts w:ascii="Arial" w:hAnsi="Arial" w:cs="Arial"/>
          <w:b/>
          <w:szCs w:val="24"/>
          <w:lang w:val="sk-SK"/>
        </w:rPr>
      </w:pPr>
      <w:bookmarkStart w:id="637" w:name="_Toc334121"/>
      <w:r w:rsidRPr="0014645C">
        <w:rPr>
          <w:rFonts w:ascii="Arial" w:hAnsi="Arial" w:cs="Arial"/>
          <w:b/>
          <w:szCs w:val="24"/>
          <w:lang w:val="sk-SK"/>
        </w:rPr>
        <w:t>7.1 Žiadateľ (potenciálny prijímateľ)</w:t>
      </w:r>
      <w:bookmarkEnd w:id="637"/>
    </w:p>
    <w:p w14:paraId="2C5D822A"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A574CF8"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2230730E"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37BA92F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0BA4CE06"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4C8069D0" w14:textId="77777777"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75681BCA"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35FEFC4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2223A25"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461D4FF1"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6D90BAB9"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645833CE"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26C8558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E86FBC1" w14:textId="77777777" w:rsidR="001545E4" w:rsidRPr="0014645C" w:rsidRDefault="001545E4" w:rsidP="00AC1F93">
      <w:pPr>
        <w:pStyle w:val="Nadpis2"/>
        <w:rPr>
          <w:b/>
          <w:lang w:val="sk-SK"/>
        </w:rPr>
      </w:pPr>
    </w:p>
    <w:p w14:paraId="4B750CC7" w14:textId="77777777" w:rsidR="00FA7A4F" w:rsidRPr="0014645C" w:rsidRDefault="00FA7A4F" w:rsidP="00FA7A4F">
      <w:pPr>
        <w:pStyle w:val="Nadpis2"/>
        <w:spacing w:line="480" w:lineRule="auto"/>
        <w:rPr>
          <w:b/>
          <w:lang w:val="sk-SK"/>
        </w:rPr>
      </w:pPr>
      <w:bookmarkStart w:id="638" w:name="_Toc334122"/>
      <w:r w:rsidRPr="0014645C">
        <w:rPr>
          <w:b/>
          <w:lang w:val="sk-SK"/>
        </w:rPr>
        <w:t>7.2 Na úrovni CKO</w:t>
      </w:r>
      <w:bookmarkEnd w:id="638"/>
    </w:p>
    <w:p w14:paraId="64781D4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4"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6F076D8D"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0B02AEB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00F64D8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0408BE6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5E7C91F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6BF97AD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5CE9B8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0D46F55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763EAE9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5DBBF8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0F28AD1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26845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3F60355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68EB91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30271FB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67F7A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2425F7A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5F99F37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301D1DF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6813D72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5C331E5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301F912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46112D3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C003D7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5043F28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59BCD4A7" w14:textId="77777777" w:rsidR="000706F2" w:rsidRPr="0014645C" w:rsidRDefault="000706F2" w:rsidP="00AC1F93">
      <w:pPr>
        <w:pStyle w:val="Bezriadkovania"/>
        <w:spacing w:before="120" w:after="120"/>
        <w:jc w:val="both"/>
        <w:rPr>
          <w:rFonts w:ascii="Arial" w:hAnsi="Arial" w:cs="Arial"/>
          <w:sz w:val="19"/>
          <w:szCs w:val="19"/>
          <w:lang w:val="sk-SK"/>
        </w:rPr>
      </w:pPr>
    </w:p>
    <w:p w14:paraId="3C36E4CF" w14:textId="77777777" w:rsidR="009408CE" w:rsidRPr="0014645C" w:rsidRDefault="00400B1E" w:rsidP="00551D65">
      <w:pPr>
        <w:pStyle w:val="Nadpis2"/>
        <w:spacing w:before="120" w:after="120" w:line="480" w:lineRule="auto"/>
        <w:rPr>
          <w:b/>
          <w:lang w:val="sk-SK"/>
        </w:rPr>
      </w:pPr>
      <w:bookmarkStart w:id="639" w:name="_Toc440355038"/>
      <w:bookmarkStart w:id="640" w:name="_Toc440375361"/>
      <w:bookmarkStart w:id="641" w:name="_Toc458432947"/>
      <w:bookmarkStart w:id="642" w:name="_Toc334123"/>
      <w:r w:rsidRPr="0014645C">
        <w:rPr>
          <w:b/>
          <w:lang w:val="sk-SK"/>
        </w:rPr>
        <w:t>7.3</w:t>
      </w:r>
      <w:r w:rsidRPr="0014645C">
        <w:rPr>
          <w:b/>
          <w:lang w:val="sk-SK"/>
        </w:rPr>
        <w:tab/>
      </w:r>
      <w:r w:rsidR="009408CE" w:rsidRPr="0014645C">
        <w:rPr>
          <w:b/>
          <w:lang w:val="sk-SK"/>
        </w:rPr>
        <w:t>Na úrovni RO</w:t>
      </w:r>
      <w:bookmarkEnd w:id="639"/>
      <w:bookmarkEnd w:id="640"/>
      <w:bookmarkEnd w:id="641"/>
      <w:bookmarkEnd w:id="642"/>
    </w:p>
    <w:p w14:paraId="20F4A06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63B9988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621C82F3"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7AD8884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5FF204FB"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opis postupov na preskúmanie žiadostí o financovanie a o príslušných lehotách; </w:t>
      </w:r>
    </w:p>
    <w:p w14:paraId="62B5F9B5"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7A397D8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0A909529"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67B6EA88"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6F505CC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7904951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3FD94A6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0E076B2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4DA6203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792FAE0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35345BF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 xml:space="preserve">o aktuálnom stave čerpania finančných prostriedkov za OP v *.cvs alebo *.xml formáte, ktorý je aktualizovaný v mesačnom intervale; </w:t>
      </w:r>
    </w:p>
    <w:p w14:paraId="34BA1F7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o zozname projektov, ktorý je aktualizovaný v mesačnom intervale v *.cvs alebo *.xml formáte; </w:t>
      </w:r>
    </w:p>
    <w:p w14:paraId="63565CF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033A55A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6FF528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2B32174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3BB4C7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2167B37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225C64D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4D95AE66"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0250698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61ED3E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65763D6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041E84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21BE40D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ACB6EA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096197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7FF05E66"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436267D7"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31367574"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5"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Akékoľvek písomné otázky týkajúce sa vyhlásených výziev/vyzvaní OP EVS možno zaslať na elektronickú adresu </w:t>
      </w:r>
      <w:hyperlink r:id="rId36" w:history="1">
        <w:r w:rsidRPr="0014645C">
          <w:rPr>
            <w:rStyle w:val="Hypertextovprepojenie"/>
            <w:rFonts w:cs="Arial"/>
            <w:szCs w:val="19"/>
            <w:lang w:val="sk-SK"/>
          </w:rPr>
          <w:t>opevs@minv.sk</w:t>
        </w:r>
      </w:hyperlink>
      <w:r w:rsidR="00586DBE">
        <w:rPr>
          <w:rStyle w:val="Hypertextovprepojenie"/>
          <w:rFonts w:cs="Arial"/>
          <w:szCs w:val="19"/>
          <w:lang w:val="sk-SK"/>
        </w:rPr>
        <w:t>,</w:t>
      </w:r>
      <w:r w:rsidRPr="0014645C">
        <w:rPr>
          <w:rFonts w:ascii="Arial" w:hAnsi="Arial" w:cs="Arial"/>
          <w:sz w:val="19"/>
          <w:szCs w:val="19"/>
          <w:lang w:val="sk-SK"/>
        </w:rPr>
        <w:t xml:space="preserve">. </w:t>
      </w:r>
    </w:p>
    <w:p w14:paraId="1144AE86"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7"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w:t>
      </w:r>
    </w:p>
    <w:p w14:paraId="12E7F3D2" w14:textId="77777777"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00E40E44" w:rsidRPr="0014645C">
        <w:rPr>
          <w:rFonts w:ascii="Arial" w:hAnsi="Arial" w:cs="Arial"/>
          <w:sz w:val="19"/>
          <w:szCs w:val="19"/>
          <w:lang w:val="sk-SK"/>
        </w:rPr>
        <w:t>.</w:t>
      </w:r>
    </w:p>
    <w:p w14:paraId="6781680C" w14:textId="77777777" w:rsidR="00C75C5D" w:rsidRPr="0014645C" w:rsidRDefault="00C75C5D">
      <w:pPr>
        <w:rPr>
          <w:rFonts w:ascii="Arial" w:eastAsiaTheme="minorHAnsi" w:hAnsi="Arial" w:cs="Arial"/>
          <w:sz w:val="19"/>
          <w:szCs w:val="19"/>
          <w:lang w:val="sk-SK"/>
        </w:rPr>
      </w:pPr>
    </w:p>
    <w:p w14:paraId="6A818D5E" w14:textId="77777777"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643" w:name="_Toc440372893"/>
      <w:bookmarkStart w:id="644" w:name="_Toc440375362"/>
      <w:bookmarkStart w:id="645" w:name="_Toc458432948"/>
      <w:bookmarkStart w:id="646" w:name="_Toc334124"/>
      <w:bookmarkStart w:id="647" w:name="_Toc440355039"/>
      <w:r w:rsidRPr="0014645C">
        <w:rPr>
          <w:rFonts w:ascii="Arial" w:hAnsi="Arial" w:cs="Arial"/>
          <w:i w:val="0"/>
          <w:lang w:val="sk-SK"/>
        </w:rPr>
        <w:t>Prechodné a záverečné ustanovenia</w:t>
      </w:r>
      <w:bookmarkEnd w:id="643"/>
      <w:bookmarkEnd w:id="644"/>
      <w:bookmarkEnd w:id="645"/>
      <w:bookmarkEnd w:id="646"/>
    </w:p>
    <w:p w14:paraId="07193667" w14:textId="77777777"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6D48CC6E" w14:textId="77777777"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1CD78EF3" w14:textId="77777777"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1493C4D7" w14:textId="77777777"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03F3274E"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22377B7B" w14:textId="77777777" w:rsidR="004B1A98" w:rsidRPr="0014645C" w:rsidRDefault="004B1A98" w:rsidP="00B64D72">
      <w:pPr>
        <w:spacing w:before="120" w:after="120" w:line="288" w:lineRule="auto"/>
        <w:jc w:val="both"/>
        <w:rPr>
          <w:rFonts w:ascii="Arial" w:eastAsiaTheme="minorHAnsi" w:hAnsi="Arial" w:cs="Arial"/>
          <w:sz w:val="19"/>
          <w:szCs w:val="19"/>
          <w:lang w:val="sk-SK"/>
        </w:rPr>
      </w:pPr>
    </w:p>
    <w:p w14:paraId="4588F49A" w14:textId="77777777" w:rsidR="00B64D72" w:rsidRPr="0014645C" w:rsidRDefault="00B64D72">
      <w:pPr>
        <w:rPr>
          <w:rFonts w:ascii="Arial" w:eastAsiaTheme="minorHAnsi" w:hAnsi="Arial" w:cs="Arial"/>
          <w:sz w:val="19"/>
          <w:szCs w:val="19"/>
          <w:lang w:val="sk-SK"/>
        </w:rPr>
      </w:pPr>
    </w:p>
    <w:p w14:paraId="321C8665" w14:textId="77777777" w:rsidR="00B02E5E" w:rsidRPr="0014645C" w:rsidRDefault="00B02E5E" w:rsidP="00062A9E">
      <w:pPr>
        <w:pStyle w:val="Nadpis1"/>
        <w:numPr>
          <w:ilvl w:val="0"/>
          <w:numId w:val="29"/>
        </w:numPr>
        <w:spacing w:after="480" w:line="288" w:lineRule="auto"/>
        <w:rPr>
          <w:i w:val="0"/>
          <w:lang w:val="sk-SK"/>
        </w:rPr>
      </w:pPr>
      <w:bookmarkStart w:id="648" w:name="_Toc440375363"/>
      <w:bookmarkStart w:id="649" w:name="_Toc458432949"/>
      <w:bookmarkStart w:id="650" w:name="_Toc334125"/>
      <w:r w:rsidRPr="0014645C">
        <w:rPr>
          <w:i w:val="0"/>
          <w:lang w:val="sk-SK"/>
        </w:rPr>
        <w:t>Prílohy</w:t>
      </w:r>
      <w:bookmarkEnd w:id="647"/>
      <w:bookmarkEnd w:id="648"/>
      <w:bookmarkEnd w:id="649"/>
      <w:bookmarkEnd w:id="650"/>
    </w:p>
    <w:p w14:paraId="0B5CB15A"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7E0C894E"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41FC7DB5"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0E6F52B6" w14:textId="77777777"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FC4CE4E" w14:textId="7777777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1C2B7D66" w14:textId="77777777"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4B767D95" w14:textId="77777777" w:rsidR="00AD38BB" w:rsidRDefault="000A25E4"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5c – Rozpočet projektu dopytovo orientované projekty</w:t>
      </w:r>
      <w:r w:rsidR="006F20CF">
        <w:rPr>
          <w:rFonts w:ascii="Arial" w:eastAsiaTheme="minorHAnsi" w:hAnsi="Arial" w:cs="Arial"/>
          <w:color w:val="auto"/>
          <w:sz w:val="19"/>
          <w:szCs w:val="19"/>
          <w:lang w:val="sk-SK"/>
        </w:rPr>
        <w:t>_paušálna sadzba_</w:t>
      </w:r>
      <w:r w:rsidR="002E6A47">
        <w:rPr>
          <w:rFonts w:ascii="Arial" w:eastAsiaTheme="minorHAnsi" w:hAnsi="Arial" w:cs="Arial"/>
          <w:color w:val="auto"/>
          <w:sz w:val="19"/>
          <w:szCs w:val="19"/>
          <w:lang w:val="sk-SK"/>
        </w:rPr>
        <w:t>podľa VN</w:t>
      </w:r>
    </w:p>
    <w:p w14:paraId="1BBC9A91" w14:textId="77777777" w:rsidR="00AD38BB" w:rsidRDefault="00AD38BB"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5d – Rozpočet projektu dopytovo orientované projekty paušálna sadzba VS</w:t>
      </w:r>
    </w:p>
    <w:p w14:paraId="2D82738F" w14:textId="77777777" w:rsidR="003B7C6D" w:rsidRPr="0014645C" w:rsidRDefault="003B7C6D"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Pr="0014645C">
        <w:rPr>
          <w:rFonts w:ascii="Arial" w:eastAsiaTheme="minorHAnsi" w:hAnsi="Arial" w:cs="Arial"/>
          <w:color w:val="auto"/>
          <w:sz w:val="19"/>
          <w:szCs w:val="19"/>
          <w:lang w:val="sk-SK"/>
        </w:rPr>
        <w:t>by</w:t>
      </w:r>
    </w:p>
    <w:p w14:paraId="00980859" w14:textId="77777777"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6384F82D" w14:textId="77777777" w:rsidR="00B02E5E" w:rsidRPr="0014645C" w:rsidRDefault="00B02E5E" w:rsidP="00B02E5E">
      <w:pPr>
        <w:pStyle w:val="Nadpis2"/>
        <w:rPr>
          <w:lang w:val="sk-SK"/>
        </w:rPr>
      </w:pPr>
    </w:p>
    <w:p w14:paraId="7F31B8E0" w14:textId="77777777" w:rsidR="00A74D24" w:rsidRPr="0014645C" w:rsidRDefault="00A74D24" w:rsidP="00CB7C53">
      <w:pPr>
        <w:pStyle w:val="Bezriadkovania"/>
        <w:spacing w:before="120" w:after="120" w:line="288" w:lineRule="auto"/>
        <w:jc w:val="both"/>
        <w:rPr>
          <w:lang w:val="sk-SK"/>
        </w:rPr>
      </w:pPr>
    </w:p>
    <w:sectPr w:rsidR="00A74D24" w:rsidRPr="0014645C" w:rsidSect="008A14A5">
      <w:footerReference w:type="default" r:id="rId39"/>
      <w:headerReference w:type="first" r:id="rId4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F5155E" w14:textId="77777777" w:rsidR="000C2515" w:rsidRDefault="000C2515">
      <w:r>
        <w:separator/>
      </w:r>
    </w:p>
    <w:p w14:paraId="34419509" w14:textId="77777777" w:rsidR="000C2515" w:rsidRDefault="000C2515"/>
  </w:endnote>
  <w:endnote w:type="continuationSeparator" w:id="0">
    <w:p w14:paraId="25FA627D" w14:textId="77777777" w:rsidR="000C2515" w:rsidRDefault="000C2515">
      <w:r>
        <w:continuationSeparator/>
      </w:r>
    </w:p>
    <w:p w14:paraId="11A10D62" w14:textId="77777777" w:rsidR="000C2515" w:rsidRDefault="000C2515"/>
  </w:endnote>
  <w:endnote w:type="continuationNotice" w:id="1">
    <w:p w14:paraId="79B1EF8A" w14:textId="77777777" w:rsidR="000C2515" w:rsidRDefault="000C25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altName w:val="Times New Roman"/>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Calibri">
    <w:altName w:val="Arial"/>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ˇ¦|||||||||||||||||||||||||||"/>
    <w:panose1 w:val="02010600030101010101"/>
    <w:charset w:val="86"/>
    <w:family w:val="auto"/>
    <w:pitch w:val="variable"/>
    <w:sig w:usb0="00000003" w:usb1="288F0000" w:usb2="00000016" w:usb3="00000000" w:csb0="00040001" w:csb1="00000000"/>
  </w:font>
  <w:font w:name="MS Gothic">
    <w:altName w:val="?l?r SVbN"/>
    <w:panose1 w:val="020B0609070205080204"/>
    <w:charset w:val="80"/>
    <w:family w:val="modern"/>
    <w:pitch w:val="fixed"/>
    <w:sig w:usb0="E00002FF" w:usb1="6AC7FDFB" w:usb2="00000012" w:usb3="00000000" w:csb0="0002009F" w:csb1="00000000"/>
  </w:font>
  <w:font w:name="Arial Unicode MS">
    <w:altName w:val="Times New Roman"/>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6A6D86FD" w14:textId="77777777" w:rsidR="000C2515" w:rsidRPr="004B1810" w:rsidRDefault="000C2515" w:rsidP="00646F25">
        <w:pPr>
          <w:tabs>
            <w:tab w:val="left" w:pos="709"/>
            <w:tab w:val="center" w:pos="4703"/>
            <w:tab w:val="right" w:pos="9406"/>
          </w:tabs>
          <w:jc w:val="center"/>
          <w:rPr>
            <w:b/>
            <w:sz w:val="16"/>
            <w:lang w:val="sk-SK"/>
          </w:rPr>
        </w:pPr>
      </w:p>
      <w:p w14:paraId="06E08E9A" w14:textId="14A98744" w:rsidR="000C2515" w:rsidRDefault="000C2515">
        <w:pPr>
          <w:pStyle w:val="Pta"/>
          <w:jc w:val="right"/>
        </w:pPr>
        <w:r>
          <w:fldChar w:fldCharType="begin"/>
        </w:r>
        <w:r>
          <w:instrText xml:space="preserve"> PAGE   \* MERGEFORMAT </w:instrText>
        </w:r>
        <w:r>
          <w:fldChar w:fldCharType="separate"/>
        </w:r>
        <w:r w:rsidR="005A756B">
          <w:rPr>
            <w:noProof/>
          </w:rPr>
          <w:t>27</w:t>
        </w:r>
        <w:r>
          <w:rPr>
            <w:noProof/>
          </w:rPr>
          <w:fldChar w:fldCharType="end"/>
        </w:r>
      </w:p>
    </w:sdtContent>
  </w:sdt>
  <w:p w14:paraId="6FCB52A1" w14:textId="77777777" w:rsidR="000C2515" w:rsidRPr="003530AF" w:rsidRDefault="000C2515"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C4CCE6" w14:textId="77777777" w:rsidR="000C2515" w:rsidRDefault="000C2515">
      <w:r>
        <w:separator/>
      </w:r>
    </w:p>
    <w:p w14:paraId="5CF540E3" w14:textId="77777777" w:rsidR="000C2515" w:rsidRDefault="000C2515"/>
  </w:footnote>
  <w:footnote w:type="continuationSeparator" w:id="0">
    <w:p w14:paraId="3C444F1F" w14:textId="77777777" w:rsidR="000C2515" w:rsidRDefault="000C2515">
      <w:r>
        <w:continuationSeparator/>
      </w:r>
    </w:p>
    <w:p w14:paraId="239C2E22" w14:textId="77777777" w:rsidR="000C2515" w:rsidRDefault="000C2515"/>
  </w:footnote>
  <w:footnote w:type="continuationNotice" w:id="1">
    <w:p w14:paraId="2B472916" w14:textId="77777777" w:rsidR="000C2515" w:rsidRDefault="000C2515"/>
  </w:footnote>
  <w:footnote w:id="2">
    <w:p w14:paraId="3D48804A" w14:textId="77777777" w:rsidR="000C2515" w:rsidRPr="007F7349" w:rsidRDefault="000C2515"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216E6C3A" w14:textId="77777777" w:rsidR="000C2515" w:rsidRPr="007F7349" w:rsidRDefault="000C2515" w:rsidP="005C4E65">
      <w:pPr>
        <w:pStyle w:val="Textpoznmkypodiarou"/>
        <w:tabs>
          <w:tab w:val="left" w:pos="426"/>
        </w:tabs>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243AC2A4" w14:textId="77777777" w:rsidR="000C2515" w:rsidRPr="007708E2" w:rsidRDefault="000C2515"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7D49D1AF" w14:textId="77777777" w:rsidR="000C2515" w:rsidRPr="00FC5FD7" w:rsidRDefault="000C2515"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6">
    <w:p w14:paraId="13FE2B0D" w14:textId="77777777" w:rsidR="000C2515" w:rsidRPr="006E4CC8" w:rsidRDefault="000C2515"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8C64A99" w14:textId="77777777" w:rsidR="000C2515" w:rsidRPr="00F02256" w:rsidRDefault="000C251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0A287DE4" w14:textId="77777777" w:rsidR="000C2515" w:rsidRPr="00F02256" w:rsidRDefault="000C251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4E72510B" w14:textId="77777777" w:rsidR="000C2515" w:rsidRPr="00F02256" w:rsidRDefault="000C251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29BFC33" w14:textId="77777777" w:rsidR="000C2515" w:rsidRDefault="000C2515"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0526E4E8" w14:textId="77777777" w:rsidR="000C2515" w:rsidRPr="00A37BAC" w:rsidRDefault="000C2515" w:rsidP="00C22E41">
      <w:pPr>
        <w:pStyle w:val="Textpoznmkypodiarou"/>
        <w:tabs>
          <w:tab w:val="left" w:pos="284"/>
        </w:tabs>
        <w:spacing w:after="0" w:line="240" w:lineRule="auto"/>
        <w:ind w:left="284" w:hanging="284"/>
        <w:jc w:val="both"/>
        <w:rPr>
          <w:lang w:val="sk-SK"/>
        </w:rPr>
      </w:pPr>
    </w:p>
  </w:footnote>
  <w:footnote w:id="7">
    <w:p w14:paraId="40284A7C" w14:textId="77777777" w:rsidR="000C2515" w:rsidRPr="007F7349" w:rsidRDefault="000C2515"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64BE4558" w14:textId="77777777" w:rsidR="000C2515" w:rsidRPr="00CB17BC" w:rsidRDefault="000C2515"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72773A0D" w14:textId="77777777" w:rsidR="000C2515" w:rsidRPr="00FC5FD7" w:rsidRDefault="000C2515"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62FAF2F1" w14:textId="77777777" w:rsidR="000C2515" w:rsidRPr="00A01473" w:rsidRDefault="000C2515"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5046E8E2" w14:textId="77777777" w:rsidR="000C2515" w:rsidRPr="0000364A" w:rsidRDefault="000C2515" w:rsidP="009B33D9">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12">
    <w:p w14:paraId="4B60FE11" w14:textId="77777777" w:rsidR="000C2515" w:rsidRPr="00A01473" w:rsidRDefault="000C2515" w:rsidP="007F7B94">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62FFB574" w14:textId="77777777" w:rsidR="000C2515" w:rsidRPr="00095609" w:rsidRDefault="000C2515" w:rsidP="007F7B94">
      <w:pPr>
        <w:pStyle w:val="Textpoznmkypodiarou"/>
        <w:spacing w:after="0"/>
        <w:jc w:val="both"/>
        <w:rPr>
          <w:color w:val="000000"/>
          <w:lang w:val="sk-SK"/>
        </w:rPr>
      </w:pPr>
    </w:p>
  </w:footnote>
  <w:footnote w:id="13">
    <w:p w14:paraId="06E116D5" w14:textId="77777777" w:rsidR="000C2515" w:rsidRPr="002B3DE0" w:rsidRDefault="000C2515"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0435AE3E" w14:textId="77777777" w:rsidR="000C2515" w:rsidRPr="0050335B" w:rsidRDefault="000C2515" w:rsidP="002B3DE0">
      <w:pPr>
        <w:pStyle w:val="Textpoznmkypodiarou"/>
        <w:rPr>
          <w:sz w:val="20"/>
          <w:lang w:val="sk-SK" w:eastAsia="cs-CZ"/>
        </w:rPr>
      </w:pPr>
    </w:p>
  </w:footnote>
  <w:footnote w:id="14">
    <w:p w14:paraId="1A6A313B" w14:textId="77777777" w:rsidR="000C2515" w:rsidRPr="005E07D4" w:rsidRDefault="000C2515"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6EF5A74" w14:textId="77777777" w:rsidR="000C2515" w:rsidRPr="005E07D4" w:rsidRDefault="000C2515"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576E12EB" w14:textId="77777777" w:rsidR="000C2515" w:rsidRPr="0048632E" w:rsidRDefault="000C2515"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34D8A819" w14:textId="77777777" w:rsidR="000C2515" w:rsidRPr="0048632E" w:rsidRDefault="000C2515"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6B5A20B" w14:textId="77777777" w:rsidR="000C2515" w:rsidRPr="0048632E" w:rsidRDefault="000C2515"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31166D78" w14:textId="77777777" w:rsidR="000C2515" w:rsidRPr="0048632E" w:rsidRDefault="000C2515"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4472569B" w14:textId="77777777" w:rsidR="000C2515" w:rsidRPr="0048632E" w:rsidRDefault="000C2515"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7171531E" w14:textId="77777777" w:rsidR="000C2515" w:rsidRPr="00F43C63" w:rsidRDefault="000C2515">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238EABCC" w14:textId="77777777" w:rsidR="000C2515" w:rsidRPr="00FF5CA0" w:rsidRDefault="000C2515"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33617B5D" w14:textId="77777777" w:rsidR="000C2515" w:rsidRPr="00FF5CA0" w:rsidRDefault="000C2515"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3DC678D9" w14:textId="77777777" w:rsidR="000C2515" w:rsidRPr="00616190" w:rsidRDefault="000C2515"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1">
    <w:p w14:paraId="0217036A" w14:textId="77777777" w:rsidR="000C2515" w:rsidRPr="00712C42" w:rsidRDefault="000C2515">
      <w:pPr>
        <w:pStyle w:val="Textpoznmkypodiarou"/>
        <w:rPr>
          <w:lang w:val="sk-SK"/>
        </w:rPr>
      </w:pPr>
      <w:r w:rsidRPr="00712C42">
        <w:rPr>
          <w:vertAlign w:val="superscript"/>
          <w:lang w:val="sk-SK"/>
        </w:rPr>
        <w:footnoteRef/>
      </w:r>
      <w:r w:rsidRPr="00712C42">
        <w:rPr>
          <w:lang w:val="sk-SK"/>
        </w:rPr>
        <w:t xml:space="preserve"> </w:t>
      </w:r>
      <w:r>
        <w:rPr>
          <w:lang w:val="sk-SK"/>
        </w:rPr>
        <w:t>Zákon</w:t>
      </w:r>
      <w:r w:rsidRPr="00712C42">
        <w:rPr>
          <w:lang w:val="sk-SK"/>
        </w:rPr>
        <w:t xml:space="preserve"> č. 305/2013 Z. z. o elektronickej podobe výkonu pôsobnosti orgánov verejnej moci a o zmene a doplnení niektorých zákonov.</w:t>
      </w:r>
    </w:p>
  </w:footnote>
  <w:footnote w:id="22">
    <w:p w14:paraId="47EAA02C" w14:textId="77777777" w:rsidR="000C2515" w:rsidRPr="00FF5CA0" w:rsidRDefault="000C2515" w:rsidP="00113E54">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3">
    <w:p w14:paraId="0F0F8757" w14:textId="77777777" w:rsidR="000C2515" w:rsidRPr="00941FF6" w:rsidRDefault="000C2515"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 5c</w:t>
      </w:r>
      <w:r w:rsidRPr="00941FF6">
        <w:rPr>
          <w:rFonts w:ascii="Arial" w:eastAsia="Times New Roman" w:hAnsi="Arial" w:cs="Arial"/>
          <w:szCs w:val="16"/>
          <w:u w:val="single"/>
          <w:lang w:val="sk-SK" w:eastAsia="sk-SK"/>
        </w:rPr>
        <w:t xml:space="preserve"> tejto príručky).</w:t>
      </w:r>
    </w:p>
  </w:footnote>
  <w:footnote w:id="24">
    <w:p w14:paraId="61C7C66E" w14:textId="77777777" w:rsidR="000C2515" w:rsidRPr="00F02256" w:rsidRDefault="000C2515"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48146225" w14:textId="77777777" w:rsidR="000C2515" w:rsidRPr="00FC5FD7" w:rsidRDefault="000C2515"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6">
    <w:p w14:paraId="51060CC4" w14:textId="77777777" w:rsidR="000C2515" w:rsidRPr="00FC5FD7" w:rsidRDefault="000C2515"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7">
    <w:p w14:paraId="7024A78C" w14:textId="77777777" w:rsidR="000C2515" w:rsidRPr="00FC5FD7" w:rsidRDefault="000C2515"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8">
    <w:p w14:paraId="493C98B9" w14:textId="77777777" w:rsidR="000C2515" w:rsidRPr="005A22A5" w:rsidRDefault="000C2515"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9">
    <w:p w14:paraId="34BBDC95" w14:textId="77777777" w:rsidR="000C2515" w:rsidRPr="00FD5306" w:rsidRDefault="000C2515"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0">
    <w:p w14:paraId="2609FEC5" w14:textId="77777777" w:rsidR="000C2515" w:rsidRPr="0064130C" w:rsidRDefault="000C2515"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687F9FB5" w14:textId="77777777" w:rsidR="000C2515" w:rsidRPr="00781464" w:rsidRDefault="000C2515"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2">
    <w:p w14:paraId="031EE249" w14:textId="77777777" w:rsidR="000C2515" w:rsidRPr="00217126" w:rsidRDefault="000C2515"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3">
    <w:p w14:paraId="52DBC3D7" w14:textId="77777777" w:rsidR="000C2515" w:rsidRDefault="000C2515"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p w14:paraId="53F4E739" w14:textId="77777777" w:rsidR="000C2515" w:rsidRPr="00A11896" w:rsidRDefault="000C2515" w:rsidP="00A11896">
      <w:pPr>
        <w:spacing w:after="0"/>
        <w:jc w:val="both"/>
        <w:rPr>
          <w:sz w:val="16"/>
          <w:szCs w:val="20"/>
          <w:lang w:val="sk-SK"/>
        </w:rPr>
      </w:pPr>
      <w:r>
        <w:rPr>
          <w:sz w:val="16"/>
          <w:szCs w:val="20"/>
          <w:lang w:val="sk-SK"/>
        </w:rPr>
        <w:t>Zároveň, pokiaľ poskytovateľ určí vo výzve alebo súvisiacej dokumentácii výzvy, v prípadoch že špecifická skupina žiadateľov (typicky subjekty MNO) nemusí disponovať dostatočnými personálnymi a mzdovými záznamami pre preukázanie predchádzajúcej mzdovej politiky žiadateľa, osobitný postup preukazovania mzdovej politiky napr. prostredníctvom štatistických údajov alebo špecificky vykonaných prieskumov trhu na predmetné činnosti súvisiacich s realizáciou navrhnutých aktivít projektu, je žiadateľ povinný okrem údajov v mzdovej politike predložiť v rámci dokumentácie ŽoNFP aj všetky súvisiace podklady a záznamy dokumentov k zdokladovaniu ekvivalentných činností (služieb) a štatistických údajov, ktorými žiadateľ preukazuje svoju mzdovú politiku.</w:t>
      </w:r>
    </w:p>
  </w:footnote>
  <w:footnote w:id="34">
    <w:p w14:paraId="7557578F" w14:textId="77777777" w:rsidR="000C2515" w:rsidRPr="00781464" w:rsidRDefault="000C2515"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5">
    <w:p w14:paraId="32C711B2" w14:textId="77777777" w:rsidR="000C2515" w:rsidRPr="00781464" w:rsidRDefault="000C2515"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6">
    <w:p w14:paraId="19FEA02D" w14:textId="77777777" w:rsidR="000C2515" w:rsidRPr="00965E93" w:rsidRDefault="000C2515"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58538EE6" w14:textId="77777777" w:rsidR="000C2515" w:rsidRPr="00781464" w:rsidRDefault="000C2515" w:rsidP="006D0D3F">
      <w:pPr>
        <w:pStyle w:val="Textpoznmkypodiarou"/>
        <w:spacing w:after="0"/>
        <w:jc w:val="both"/>
        <w:rPr>
          <w:lang w:val="sk-SK"/>
        </w:rPr>
      </w:pPr>
      <w:r w:rsidRPr="00781464">
        <w:rPr>
          <w:rStyle w:val="Odkaznapoznmkupodiarou"/>
          <w:lang w:val="sk-SK"/>
        </w:rPr>
        <w:footnoteRef/>
      </w:r>
      <w:r w:rsidRPr="00C931D2">
        <w:rPr>
          <w:lang w:val="sk-SK"/>
        </w:rPr>
        <w:t xml:space="preserve">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w:t>
      </w:r>
      <w:r>
        <w:rPr>
          <w:lang w:val="sk-SK"/>
        </w:rPr>
        <w:t>55</w:t>
      </w:r>
      <w:r w:rsidRPr="00C931D2">
        <w:rPr>
          <w:lang w:val="sk-SK"/>
        </w:rPr>
        <w:t>/20</w:t>
      </w:r>
      <w:r>
        <w:rPr>
          <w:lang w:val="sk-SK"/>
        </w:rPr>
        <w:t>17</w:t>
      </w:r>
      <w:r w:rsidRPr="00C931D2">
        <w:rPr>
          <w:lang w:val="sk-SK"/>
        </w:rPr>
        <w:t xml:space="preserve"> Z. z. o štátnej službe a o zmene a doplnení niektorých zákonov v znení neskorších predpisov.</w:t>
      </w:r>
    </w:p>
  </w:footnote>
  <w:footnote w:id="38">
    <w:p w14:paraId="189E025F" w14:textId="77777777" w:rsidR="000C2515" w:rsidRPr="006B39C5" w:rsidRDefault="000C2515"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00CDB0CF" w14:textId="77777777" w:rsidR="000C2515" w:rsidRPr="00F72B7B" w:rsidRDefault="000C2515"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E04B4D0" w14:textId="77777777" w:rsidR="000C2515" w:rsidRPr="006B39C5" w:rsidRDefault="000C2515"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w:t>
      </w:r>
      <w:r w:rsidRPr="005457B3">
        <w:rPr>
          <w:rFonts w:ascii="Arial" w:eastAsia="Times New Roman" w:hAnsi="Arial" w:cs="Arial"/>
          <w:sz w:val="16"/>
          <w:szCs w:val="16"/>
        </w:rPr>
        <w:t>bežný</w:t>
      </w:r>
      <w:r w:rsidRPr="006B39C5">
        <w:rPr>
          <w:rFonts w:ascii="Arial" w:eastAsia="Times New Roman" w:hAnsi="Arial" w:cs="Arial"/>
          <w:sz w:val="16"/>
          <w:szCs w:val="16"/>
        </w:rPr>
        <w:t xml:space="preserve"> rok, oprávnená výška mesačnej odmeny vychádza z počtu odpracovaných mesiacov v </w:t>
      </w:r>
      <w:r>
        <w:rPr>
          <w:rFonts w:ascii="Arial" w:eastAsia="Times New Roman" w:hAnsi="Arial" w:cs="Arial"/>
          <w:sz w:val="16"/>
          <w:szCs w:val="16"/>
        </w:rPr>
        <w:t>bežnom</w:t>
      </w:r>
      <w:r w:rsidRPr="006B39C5">
        <w:rPr>
          <w:rFonts w:ascii="Arial" w:eastAsia="Times New Roman" w:hAnsi="Arial" w:cs="Arial"/>
          <w:sz w:val="16"/>
          <w:szCs w:val="16"/>
        </w:rPr>
        <w:t xml:space="preserve">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45997192" w14:textId="77777777" w:rsidR="000C2515" w:rsidRPr="00373D64" w:rsidRDefault="000C2515"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musí pomerne zodpovedať počtu odpracovaných mesiacov príslušného zamestnanca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(napr. ak príslušný zamestnanec odpracoval 8 mesiacov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oprávnená výška odmeny bude 1/8 vyššie uvedeného ročného limitu. </w:t>
      </w:r>
    </w:p>
  </w:footnote>
  <w:footnote w:id="42">
    <w:p w14:paraId="2AA6C389" w14:textId="77777777" w:rsidR="000C2515" w:rsidRPr="003E064C" w:rsidRDefault="000C2515"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5AA81BE9" w14:textId="77777777" w:rsidR="000C2515" w:rsidRPr="00095609" w:rsidRDefault="000C2515" w:rsidP="00095609">
      <w:pPr>
        <w:pStyle w:val="Textpoznmkypodiarou"/>
        <w:spacing w:after="0"/>
        <w:jc w:val="both"/>
        <w:rPr>
          <w:lang w:val="sk-SK"/>
        </w:rPr>
      </w:pPr>
    </w:p>
  </w:footnote>
  <w:footnote w:id="43">
    <w:p w14:paraId="7E439BDF" w14:textId="77777777" w:rsidR="000C2515" w:rsidRPr="00781464" w:rsidRDefault="000C2515"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4">
    <w:p w14:paraId="02BFBF3D" w14:textId="77777777" w:rsidR="000C2515" w:rsidRPr="00FA4BEA" w:rsidRDefault="000C2515"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5">
    <w:p w14:paraId="11183924" w14:textId="77777777" w:rsidR="000C2515" w:rsidRPr="00781464" w:rsidRDefault="000C2515"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xml:space="preserve">, pričom ak má zamestnanec/osoba vyslaná na pracovnú cestu zabezpečené stravné uvedeným spôsobom, nepatrí mu náhrada za stravné (v zmysle § 1 ods. </w:t>
      </w:r>
      <w:r>
        <w:rPr>
          <w:lang w:val="sk-SK"/>
        </w:rPr>
        <w:t>5</w:t>
      </w:r>
      <w:r w:rsidRPr="00CE797D">
        <w:rPr>
          <w:lang w:val="sk-SK"/>
        </w:rPr>
        <w:t xml:space="preserve">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6">
    <w:p w14:paraId="6954D379" w14:textId="77777777" w:rsidR="000C2515" w:rsidRPr="000906F9" w:rsidRDefault="000C2515"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7">
    <w:p w14:paraId="7641BF0B" w14:textId="77777777" w:rsidR="000C2515" w:rsidRPr="009E43CF" w:rsidRDefault="000C2515" w:rsidP="00691B6A">
      <w:pPr>
        <w:pStyle w:val="Textpoznmkypodiarou"/>
        <w:spacing w:after="0" w:line="240" w:lineRule="auto"/>
        <w:jc w:val="both"/>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w:t>
      </w:r>
      <w:r>
        <w:rPr>
          <w:lang w:val="sk-SK"/>
        </w:rPr>
        <w:t>y:</w:t>
      </w:r>
      <w:r w:rsidRPr="00DB5E71">
        <w:t xml:space="preserve"> </w:t>
      </w:r>
      <w:r w:rsidRPr="00DB5E71">
        <w:rPr>
          <w:lang w:val="sk-SK"/>
        </w:rPr>
        <w:t xml:space="preserve">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w:t>
      </w:r>
      <w:r>
        <w:rPr>
          <w:lang w:val="sk-SK"/>
        </w:rPr>
        <w:t xml:space="preserve">Poľsko – 145 EUR, </w:t>
      </w:r>
      <w:r w:rsidRPr="00DB5E71">
        <w:rPr>
          <w:lang w:val="sk-SK"/>
        </w:rPr>
        <w:t>Rumunsko – 170 EUR, Slovinsko 110 EUR, Španielsko – 125 EUR, Švédsko – 160 EUR, Anglicko – 175 EUR, Chorvátsko – 120 EUR, Nórsko – 140 EUR.</w:t>
      </w:r>
      <w:r>
        <w:rPr>
          <w:lang w:val="sk-SK"/>
        </w:rPr>
        <w:t xml:space="preserve"> </w:t>
      </w:r>
      <w:r w:rsidRPr="00B1791D">
        <w:rPr>
          <w:lang w:val="sk-SK"/>
        </w:rPr>
        <w:t xml:space="preserve"> </w:t>
      </w:r>
    </w:p>
  </w:footnote>
  <w:footnote w:id="48">
    <w:p w14:paraId="534AED06" w14:textId="77777777" w:rsidR="000C2515" w:rsidRPr="001277DD" w:rsidRDefault="000C251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9">
    <w:p w14:paraId="7C73EBE6" w14:textId="77777777" w:rsidR="000C2515" w:rsidRPr="001277DD" w:rsidRDefault="000C251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AD5367">
          <w:rPr>
            <w:rStyle w:val="Hypertextovprepojenie"/>
            <w:rFonts w:asciiTheme="minorHAnsi" w:hAnsiTheme="minorHAnsi"/>
            <w:sz w:val="16"/>
            <w:szCs w:val="16"/>
            <w:lang w:val="sk-SK"/>
          </w:rPr>
          <w:t>https://ec.europa.eu/europeaid/sites/devco/files/perdiems-2017-03-17_en.pdf</w:t>
        </w:r>
      </w:hyperlink>
    </w:p>
  </w:footnote>
  <w:footnote w:id="50">
    <w:p w14:paraId="062DC5E7" w14:textId="77777777" w:rsidR="000C2515" w:rsidRPr="001277DD" w:rsidRDefault="000C251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1">
    <w:p w14:paraId="250DDF66" w14:textId="77777777" w:rsidR="000C2515" w:rsidRPr="001277DD" w:rsidRDefault="000C251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2">
    <w:p w14:paraId="2040138A" w14:textId="77777777" w:rsidR="000C2515" w:rsidRPr="001277DD" w:rsidRDefault="000C2515"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3">
    <w:p w14:paraId="553A538C" w14:textId="77777777" w:rsidR="000C2515" w:rsidRPr="00B842F0" w:rsidRDefault="000C2515"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A40776" w14:textId="77777777" w:rsidR="000C2515" w:rsidRPr="00B842F0" w:rsidRDefault="000C2515"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64BF1F65" w14:textId="77777777" w:rsidR="000C2515" w:rsidRPr="00B842F0" w:rsidRDefault="000C2515"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13244441" w14:textId="77777777" w:rsidR="000C2515" w:rsidRPr="00B842F0" w:rsidRDefault="000C2515"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715B2DEE" w14:textId="77777777" w:rsidR="000C2515" w:rsidRPr="00B842F0" w:rsidRDefault="000C2515"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4">
    <w:p w14:paraId="51FDE5C4" w14:textId="77777777" w:rsidR="000C2515" w:rsidRPr="00781464" w:rsidRDefault="000C2515"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5">
    <w:p w14:paraId="14647609" w14:textId="77777777" w:rsidR="000C2515" w:rsidRPr="00E313A0" w:rsidRDefault="000C2515"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6D10E4F9" w14:textId="77777777" w:rsidR="000C2515" w:rsidRPr="00E313A0" w:rsidRDefault="000C2515"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3C2D1D04" w14:textId="77777777" w:rsidR="000C2515" w:rsidRPr="000906F9" w:rsidRDefault="000C2515"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8">
    <w:p w14:paraId="29BF0656" w14:textId="77777777" w:rsidR="000C2515" w:rsidRPr="000906F9" w:rsidRDefault="000C2515"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9">
    <w:p w14:paraId="2062C997" w14:textId="77777777" w:rsidR="000C2515" w:rsidRPr="00FC5FD7" w:rsidRDefault="000C2515"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0">
    <w:p w14:paraId="08DC701D" w14:textId="77777777" w:rsidR="000C2515" w:rsidRPr="006A1470" w:rsidRDefault="000C2515"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1">
    <w:p w14:paraId="0BC5BC3D" w14:textId="77777777" w:rsidR="000C2515" w:rsidRPr="00E1641D" w:rsidRDefault="000C2515" w:rsidP="00E1641D">
      <w:pPr>
        <w:pStyle w:val="Textpoznmkypodiarou"/>
        <w:spacing w:after="0"/>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62">
    <w:p w14:paraId="3BD33060" w14:textId="77777777" w:rsidR="000C2515" w:rsidRPr="0029658C" w:rsidRDefault="000C2515" w:rsidP="00E1641D">
      <w:pPr>
        <w:pStyle w:val="Default"/>
        <w:spacing w:after="0"/>
        <w:jc w:val="both"/>
        <w:rPr>
          <w:szCs w:val="16"/>
        </w:rPr>
      </w:pPr>
      <w:r w:rsidRPr="00E1641D">
        <w:rPr>
          <w:rStyle w:val="Odkaznapoznmkupodiarou"/>
          <w:lang w:val="sk-SK"/>
        </w:rPr>
        <w:footnoteRef/>
      </w:r>
      <w:r w:rsidRPr="00E1641D">
        <w:rPr>
          <w:rFonts w:ascii="Arial" w:hAnsi="Arial" w:cs="Times New Roman"/>
          <w:color w:val="auto"/>
          <w:sz w:val="16"/>
          <w:szCs w:val="16"/>
          <w:lang w:val="sk-SK"/>
        </w:rPr>
        <w:t>Index sa vypočíta ako priemerná hodnota ročných indexov</w:t>
      </w:r>
      <w:r w:rsidRPr="0029658C">
        <w:rPr>
          <w:rFonts w:ascii="Arial" w:hAnsi="Arial" w:cs="Times New Roman"/>
          <w:color w:val="auto"/>
          <w:sz w:val="16"/>
          <w:szCs w:val="16"/>
        </w:rPr>
        <w:t xml:space="preserve"> za tri ostatné kalendárne roky. Aplikuje sa oblasť „Demografia a sociálne štatistiky - Náklady práce - Priemerná mesačná mzda podľa odvetví“, obdobie 1. - 4. Q.</w:t>
      </w:r>
      <w:r w:rsidRPr="0029658C">
        <w:rPr>
          <w:rFonts w:ascii="Times New Roman" w:hAnsi="Times New Roman" w:cs="Times New Roman"/>
          <w:color w:val="auto"/>
          <w:szCs w:val="16"/>
        </w:rPr>
        <w:t xml:space="preserve"> </w:t>
      </w:r>
      <w:r w:rsidRPr="0029658C">
        <w:rPr>
          <w:rFonts w:ascii="Times New Roman" w:hAnsi="Times New Roman" w:cs="Times New Roman"/>
          <w:color w:val="auto"/>
          <w:sz w:val="16"/>
          <w:szCs w:val="16"/>
        </w:rPr>
        <w:t xml:space="preserve"> </w:t>
      </w:r>
      <w:r w:rsidRPr="002157B3">
        <w:rPr>
          <w:szCs w:val="16"/>
        </w:rPr>
        <w:t xml:space="preserve"> </w:t>
      </w:r>
    </w:p>
  </w:footnote>
  <w:footnote w:id="63">
    <w:p w14:paraId="2FF39FE7" w14:textId="77777777" w:rsidR="000C2515" w:rsidRDefault="000C2515" w:rsidP="00E1641D">
      <w:pPr>
        <w:pStyle w:val="Default"/>
        <w:spacing w:after="0"/>
        <w:jc w:val="both"/>
        <w:rPr>
          <w:rFonts w:ascii="Arial" w:hAnsi="Arial"/>
          <w:color w:val="auto"/>
          <w:sz w:val="16"/>
          <w:szCs w:val="16"/>
          <w:lang w:val="sk-SK"/>
        </w:rPr>
      </w:pPr>
      <w:r>
        <w:rPr>
          <w:rStyle w:val="Odkaznapoznmkupodiarou"/>
        </w:rPr>
        <w:footnoteRef/>
      </w:r>
      <w:r>
        <w:rPr>
          <w:rFonts w:ascii="Arial" w:hAnsi="Arial"/>
          <w:color w:val="auto"/>
          <w:sz w:val="16"/>
          <w:szCs w:val="16"/>
          <w:lang w:val="sk-SK"/>
        </w:rPr>
        <w:t xml:space="preserve">T.j. </w:t>
      </w:r>
      <w:r w:rsidRPr="0084507C">
        <w:rPr>
          <w:rFonts w:ascii="Arial" w:hAnsi="Arial"/>
          <w:color w:val="auto"/>
          <w:sz w:val="16"/>
          <w:szCs w:val="16"/>
          <w:lang w:val="sk-SK"/>
        </w:rPr>
        <w:t xml:space="preserve"> </w:t>
      </w:r>
      <w:r>
        <w:rPr>
          <w:rFonts w:ascii="Arial" w:hAnsi="Arial"/>
          <w:color w:val="auto"/>
          <w:sz w:val="16"/>
          <w:szCs w:val="16"/>
          <w:lang w:val="sk-SK"/>
        </w:rPr>
        <w:t>funkčný plat</w:t>
      </w:r>
      <w:r w:rsidRPr="009B5F76">
        <w:rPr>
          <w:rFonts w:ascii="Arial" w:hAnsi="Arial"/>
          <w:color w:val="auto"/>
          <w:sz w:val="16"/>
          <w:szCs w:val="16"/>
          <w:lang w:val="sk-SK"/>
        </w:rPr>
        <w:t xml:space="preserve"> </w:t>
      </w:r>
      <w:r>
        <w:rPr>
          <w:rFonts w:ascii="Arial" w:hAnsi="Arial"/>
          <w:color w:val="auto"/>
          <w:sz w:val="16"/>
          <w:szCs w:val="16"/>
          <w:lang w:val="sk-SK"/>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rPr>
        <w:t>.</w:t>
      </w:r>
      <w:r>
        <w:rPr>
          <w:rFonts w:ascii="Arial" w:hAnsi="Arial"/>
          <w:color w:val="auto"/>
          <w:sz w:val="16"/>
          <w:szCs w:val="16"/>
          <w:lang w:val="sk-SK"/>
        </w:rPr>
        <w:t xml:space="preserve"> </w:t>
      </w:r>
    </w:p>
    <w:p w14:paraId="304A3045" w14:textId="77777777" w:rsidR="000C2515" w:rsidRPr="0029658C" w:rsidRDefault="000C2515" w:rsidP="00E1641D">
      <w:pPr>
        <w:pStyle w:val="Default"/>
        <w:spacing w:after="0"/>
        <w:jc w:val="both"/>
        <w:rPr>
          <w:rFonts w:ascii="Arial" w:hAnsi="Arial"/>
          <w:color w:val="auto"/>
          <w:sz w:val="16"/>
          <w:szCs w:val="16"/>
        </w:rPr>
      </w:pPr>
      <w:r w:rsidRPr="00765644">
        <w:rPr>
          <w:rFonts w:ascii="Arial" w:hAnsi="Arial"/>
          <w:color w:val="auto"/>
          <w:sz w:val="16"/>
          <w:szCs w:val="16"/>
          <w:lang w:val="sk-SK"/>
        </w:rPr>
        <w:t>V</w:t>
      </w:r>
      <w:r>
        <w:rPr>
          <w:rFonts w:ascii="Arial" w:hAnsi="Arial"/>
          <w:color w:val="auto"/>
          <w:sz w:val="16"/>
          <w:szCs w:val="16"/>
          <w:lang w:val="sk-SK"/>
        </w:rPr>
        <w:t> </w:t>
      </w:r>
      <w:r w:rsidRPr="00765644">
        <w:rPr>
          <w:rFonts w:ascii="Arial" w:hAnsi="Arial"/>
          <w:color w:val="auto"/>
          <w:sz w:val="16"/>
          <w:szCs w:val="16"/>
          <w:lang w:val="sk-SK"/>
        </w:rPr>
        <w:t>uvedeno</w:t>
      </w:r>
      <w:r>
        <w:rPr>
          <w:rFonts w:ascii="Arial" w:hAnsi="Arial"/>
          <w:color w:val="auto"/>
          <w:sz w:val="16"/>
          <w:szCs w:val="16"/>
          <w:lang w:val="sk-SK"/>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r w:rsidRPr="0029658C">
        <w:rPr>
          <w:color w:val="auto"/>
          <w:szCs w:val="16"/>
        </w:rPr>
        <w:t xml:space="preserve"> </w:t>
      </w:r>
      <w:r w:rsidRPr="0029658C">
        <w:rPr>
          <w:color w:val="auto"/>
          <w:sz w:val="16"/>
          <w:szCs w:val="16"/>
        </w:rPr>
        <w:t xml:space="preserve"> </w:t>
      </w:r>
      <w:r w:rsidRPr="002157B3">
        <w:rPr>
          <w:szCs w:val="16"/>
        </w:rPr>
        <w:t xml:space="preserve"> </w:t>
      </w:r>
    </w:p>
  </w:footnote>
  <w:footnote w:id="64">
    <w:p w14:paraId="292A8841" w14:textId="77777777" w:rsidR="000C2515" w:rsidRPr="00765644" w:rsidRDefault="000C2515" w:rsidP="0084507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65">
    <w:p w14:paraId="5FBA0080" w14:textId="77777777" w:rsidR="000C2515" w:rsidRPr="00FC5FD7" w:rsidRDefault="000C2515"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6">
    <w:p w14:paraId="7DB21500" w14:textId="77777777" w:rsidR="000C2515" w:rsidRPr="00B17F6F" w:rsidRDefault="000C2515"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33DC8D6C" w14:textId="77777777" w:rsidR="000C2515" w:rsidRPr="00B17F6F" w:rsidRDefault="000C2515"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2F2A3BC8" w14:textId="77777777" w:rsidR="000C2515" w:rsidRPr="00781464" w:rsidRDefault="000C2515" w:rsidP="00A571FE">
      <w:pPr>
        <w:pStyle w:val="Textpoznmkypodiarou"/>
        <w:spacing w:after="0"/>
        <w:jc w:val="both"/>
        <w:rPr>
          <w:lang w:val="sk-SK"/>
        </w:rPr>
      </w:pPr>
      <w:r w:rsidRPr="00B17F6F">
        <w:rPr>
          <w:lang w:val="sk-SK"/>
        </w:rPr>
        <w:t>oprávnené výdavky.</w:t>
      </w:r>
    </w:p>
  </w:footnote>
  <w:footnote w:id="67">
    <w:p w14:paraId="02442F71" w14:textId="77777777" w:rsidR="000C2515" w:rsidRPr="00781464" w:rsidRDefault="000C2515"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8">
    <w:p w14:paraId="0CDCB5FB" w14:textId="77777777" w:rsidR="000C2515" w:rsidRPr="001A480A" w:rsidRDefault="000C2515"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9">
    <w:p w14:paraId="0A3E0CF2" w14:textId="77777777" w:rsidR="000C2515" w:rsidRPr="00B05B2F" w:rsidRDefault="000C2515"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09835136" w14:textId="77777777" w:rsidR="000C2515" w:rsidRPr="00781464" w:rsidRDefault="000C2515" w:rsidP="00380BFB">
      <w:pPr>
        <w:pStyle w:val="Textpoznmkypodiarou"/>
        <w:spacing w:after="0"/>
        <w:rPr>
          <w:lang w:val="sk-SK"/>
        </w:rPr>
      </w:pPr>
      <w:r w:rsidRPr="00B05B2F">
        <w:rPr>
          <w:lang w:val="sk-SK"/>
        </w:rPr>
        <w:t>potrebné dodržať preukázateľnosť vykonaných aktivít.</w:t>
      </w:r>
    </w:p>
  </w:footnote>
  <w:footnote w:id="70">
    <w:p w14:paraId="0DCF3CC5" w14:textId="77777777" w:rsidR="000C2515" w:rsidRPr="004D6B4F" w:rsidRDefault="000C2515"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71">
    <w:p w14:paraId="625B0E52" w14:textId="77777777" w:rsidR="000C2515" w:rsidRPr="00781464" w:rsidRDefault="000C2515"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72">
    <w:p w14:paraId="5A415CA8" w14:textId="77777777" w:rsidR="000C2515" w:rsidRPr="003429D2" w:rsidRDefault="000C2515"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73">
    <w:p w14:paraId="188C7ABE" w14:textId="77777777" w:rsidR="000C2515" w:rsidRPr="00781464" w:rsidRDefault="000C2515"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4">
    <w:p w14:paraId="604D791A" w14:textId="77777777" w:rsidR="000C2515" w:rsidRPr="0038758F" w:rsidRDefault="000C2515"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ktoré sú jednoznačne k tejto aktivite priraditeľné</w:t>
      </w:r>
      <w:r w:rsidRPr="006D0F18">
        <w:rPr>
          <w:lang w:val="sk-SK"/>
        </w:rPr>
        <w:t xml:space="preserve"> ako napr. financovanie call centra, zavedenie systému merania spokojnosti a pod.</w:t>
      </w:r>
    </w:p>
  </w:footnote>
  <w:footnote w:id="75">
    <w:p w14:paraId="172BCF7C" w14:textId="77777777" w:rsidR="000C2515" w:rsidRPr="003429D2" w:rsidRDefault="000C2515"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6">
    <w:p w14:paraId="06C39740" w14:textId="77777777" w:rsidR="000C2515" w:rsidRPr="00461B6C" w:rsidRDefault="000C2515"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7">
    <w:p w14:paraId="188E2581" w14:textId="77777777" w:rsidR="000C2515" w:rsidRPr="00781464" w:rsidRDefault="000C2515"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78">
    <w:p w14:paraId="204182A2" w14:textId="77777777" w:rsidR="000C2515" w:rsidRPr="00CA3187" w:rsidRDefault="000C2515"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priraditeľné.</w:t>
      </w:r>
    </w:p>
  </w:footnote>
  <w:footnote w:id="79">
    <w:p w14:paraId="0C3D403F" w14:textId="77777777" w:rsidR="000C2515" w:rsidRPr="00781464" w:rsidRDefault="000C2515"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80">
    <w:p w14:paraId="24D657A0" w14:textId="77777777" w:rsidR="000C2515" w:rsidRPr="00781464" w:rsidRDefault="000C2515"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1">
    <w:p w14:paraId="4DEC6B71" w14:textId="77777777" w:rsidR="000C2515" w:rsidRPr="008148BC" w:rsidRDefault="000C2515"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82">
    <w:p w14:paraId="01E2B17C" w14:textId="77777777" w:rsidR="000C2515" w:rsidRPr="004721E4" w:rsidRDefault="000C2515"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83">
    <w:p w14:paraId="70BF96F2" w14:textId="77777777" w:rsidR="000C2515" w:rsidRPr="00575B29" w:rsidRDefault="000C2515"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p>
  </w:footnote>
  <w:footnote w:id="84">
    <w:p w14:paraId="010EA4E7" w14:textId="77777777" w:rsidR="000C2515" w:rsidRPr="00022FA0" w:rsidRDefault="000C2515"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5">
    <w:p w14:paraId="29D8D403" w14:textId="77777777" w:rsidR="000C2515" w:rsidRPr="00781464" w:rsidRDefault="000C2515"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6">
    <w:p w14:paraId="7E4A435D" w14:textId="77777777" w:rsidR="000C2515" w:rsidRPr="00781464" w:rsidRDefault="000C2515"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7">
    <w:p w14:paraId="02074F0C" w14:textId="77777777" w:rsidR="000C2515" w:rsidRDefault="000C2515"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8">
    <w:p w14:paraId="6D702BCA" w14:textId="77777777" w:rsidR="000C2515" w:rsidRPr="00575B29" w:rsidRDefault="000C2515"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9">
    <w:p w14:paraId="034CD994" w14:textId="77777777" w:rsidR="000C2515" w:rsidRPr="00781464" w:rsidRDefault="000C2515"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90">
    <w:p w14:paraId="3643AA41" w14:textId="77777777" w:rsidR="000C2515" w:rsidRPr="00CE0C11" w:rsidRDefault="000C2515"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91">
    <w:p w14:paraId="5CE74EE3" w14:textId="77777777" w:rsidR="000C2515" w:rsidRPr="00781464" w:rsidRDefault="000C2515"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92">
    <w:p w14:paraId="30CA520D" w14:textId="77777777" w:rsidR="000C2515" w:rsidRPr="00781464" w:rsidRDefault="000C2515"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3">
    <w:p w14:paraId="5CBA92AA" w14:textId="77777777" w:rsidR="000C2515" w:rsidRPr="000906F9" w:rsidRDefault="000C2515"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4">
    <w:p w14:paraId="7C996AB5" w14:textId="77777777" w:rsidR="000C2515" w:rsidRPr="00B17F6F" w:rsidRDefault="000C2515"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249F91A0" w14:textId="77777777" w:rsidR="000C2515" w:rsidRPr="00B17F6F" w:rsidRDefault="000C2515"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8A261F2" w14:textId="77777777" w:rsidR="000C2515" w:rsidRPr="00781464" w:rsidRDefault="000C2515" w:rsidP="007F5D12">
      <w:pPr>
        <w:pStyle w:val="Textpoznmkypodiarou"/>
        <w:spacing w:after="0"/>
        <w:jc w:val="both"/>
        <w:rPr>
          <w:lang w:val="sk-SK"/>
        </w:rPr>
      </w:pPr>
      <w:r w:rsidRPr="00B17F6F">
        <w:rPr>
          <w:lang w:val="sk-SK"/>
        </w:rPr>
        <w:t>oprávnené výdavky.</w:t>
      </w:r>
    </w:p>
  </w:footnote>
  <w:footnote w:id="95">
    <w:p w14:paraId="28944AF2" w14:textId="77777777" w:rsidR="000C2515" w:rsidRPr="008D099D" w:rsidRDefault="000C2515"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6">
    <w:p w14:paraId="5C0BEB12" w14:textId="77777777" w:rsidR="000C2515" w:rsidRPr="00F30188" w:rsidRDefault="000C2515"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7">
    <w:p w14:paraId="5046047A" w14:textId="77777777" w:rsidR="000C2515" w:rsidRPr="00F13B43" w:rsidRDefault="000C2515"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8">
    <w:p w14:paraId="2926AE96" w14:textId="77777777" w:rsidR="000C2515" w:rsidRPr="00A03585" w:rsidRDefault="000C2515"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9">
    <w:p w14:paraId="4C048A68" w14:textId="77777777" w:rsidR="000C2515" w:rsidRPr="00545058" w:rsidRDefault="000C2515"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100">
    <w:p w14:paraId="653E906B" w14:textId="77777777" w:rsidR="000C2515" w:rsidRPr="007F13B7" w:rsidRDefault="000C2515"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101">
    <w:p w14:paraId="2C375481" w14:textId="77777777" w:rsidR="000C2515" w:rsidRPr="00040949" w:rsidRDefault="000C2515">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102">
    <w:p w14:paraId="61B1A776" w14:textId="77777777" w:rsidR="000C2515" w:rsidRPr="00DE6A57" w:rsidRDefault="000C2515"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103">
    <w:p w14:paraId="77724875" w14:textId="77777777" w:rsidR="000C2515" w:rsidRPr="001E46F8" w:rsidRDefault="000C2515"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4">
    <w:p w14:paraId="7652B499" w14:textId="77777777" w:rsidR="000C2515" w:rsidRPr="00B73562" w:rsidRDefault="000C2515" w:rsidP="00D1377F">
      <w:pPr>
        <w:pStyle w:val="Textpoznmkypodiarou"/>
        <w:jc w:val="both"/>
        <w:rPr>
          <w:ins w:id="528" w:author="Milan Matovič" w:date="2020-06-26T14:18:00Z"/>
          <w:lang w:val="sk-SK"/>
        </w:rPr>
      </w:pPr>
      <w:ins w:id="529" w:author="Milan Matovič" w:date="2020-06-26T14:18:00Z">
        <w:r w:rsidRPr="00B73562">
          <w:rPr>
            <w:rStyle w:val="Odkaznapoznmkupodiarou"/>
            <w:lang w:val="sk-SK"/>
          </w:rPr>
          <w:footnoteRef/>
        </w:r>
        <w:r w:rsidRPr="00B73562">
          <w:rPr>
            <w:lang w:val="sk-SK"/>
          </w:rPr>
          <w:t xml:space="preserve"> Ak rozhodná skutočnosť pre zastavenie konania o žiadosti v prípade, ak pretrvávajú pochybnosti o pravdivosti alebo úplnosti žiadosti a žiadateľ tieto pochybnosti neodstránil v určenej lehote, nastala pred vyhlásením krízovej situácie, RO vydá rozhodnutie o zastavení konania (§ 61 ods. 2 posledná veta zákona o príspevku z EŠIF). Ak sa konanie o žiadosti začalo najneskôr do skončenia krízovej situácie a zároveň táto rozhodná skutočnosť nastala po vyhlásení krízovej situácie, RO môže, ale nemusí zastaviť konanie a to v súlade s § 57 ods. 8 zákona o príspevku z EŠIF.</w:t>
        </w:r>
      </w:ins>
    </w:p>
  </w:footnote>
  <w:footnote w:id="105">
    <w:p w14:paraId="5DE75AC6" w14:textId="77777777" w:rsidR="000C2515" w:rsidRPr="00251941" w:rsidRDefault="000C2515"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3" w:history="1">
        <w:r w:rsidRPr="00C64037">
          <w:rPr>
            <w:rStyle w:val="Hypertextovprepojenie"/>
            <w:rFonts w:asciiTheme="minorHAnsi" w:hAnsiTheme="minorHAnsi"/>
            <w:sz w:val="16"/>
          </w:rPr>
          <w:t>https://www.vicepremier.gov.sk/</w:t>
        </w:r>
      </w:hyperlink>
      <w:r>
        <w:t xml:space="preserve"> </w:t>
      </w:r>
      <w:r w:rsidRPr="00251941">
        <w:rPr>
          <w:szCs w:val="16"/>
          <w:lang w:val="sk-SK"/>
        </w:rPr>
        <w:t xml:space="preserve"> , Systém implementácie HP RMŽ a ND na roky 2014 – 2020 na </w:t>
      </w:r>
      <w:hyperlink r:id="rId4" w:history="1">
        <w:r w:rsidRPr="00251941">
          <w:rPr>
            <w:rStyle w:val="Hypertextovprepojenie"/>
            <w:sz w:val="16"/>
            <w:szCs w:val="16"/>
            <w:lang w:val="sk-SK"/>
          </w:rPr>
          <w:t>http://www.gender.gov.sk/</w:t>
        </w:r>
      </w:hyperlink>
    </w:p>
    <w:p w14:paraId="0F924E40" w14:textId="77777777" w:rsidR="000C2515" w:rsidRDefault="000C2515" w:rsidP="003950CB">
      <w:pPr>
        <w:pStyle w:val="Textpoznmkypodiarou"/>
        <w:rPr>
          <w:lang w:val="sk-SK"/>
        </w:rPr>
      </w:pPr>
    </w:p>
    <w:p w14:paraId="7AD0AB70" w14:textId="77777777" w:rsidR="000C2515" w:rsidRPr="003F5F8A" w:rsidRDefault="000C2515" w:rsidP="003950CB">
      <w:pPr>
        <w:pStyle w:val="Textpoznmkypodiarou"/>
        <w:rPr>
          <w:lang w:val="sk-SK"/>
        </w:rPr>
      </w:pPr>
    </w:p>
  </w:footnote>
  <w:footnote w:id="106">
    <w:p w14:paraId="324DDEC0" w14:textId="77777777" w:rsidR="000C2515" w:rsidRPr="00B14625" w:rsidRDefault="000C2515" w:rsidP="00B14625">
      <w:pPr>
        <w:pStyle w:val="Textpoznmkypodiarou"/>
        <w:jc w:val="both"/>
        <w:rPr>
          <w:szCs w:val="16"/>
          <w:lang w:val="sk-SK"/>
        </w:rPr>
      </w:pPr>
      <w:r>
        <w:rPr>
          <w:rStyle w:val="Odkaznapoznmkupodiarou"/>
        </w:rPr>
        <w:footnoteRef/>
      </w:r>
      <w:r>
        <w:t xml:space="preserve"> </w:t>
      </w:r>
      <w:r w:rsidRPr="00B14625">
        <w:rPr>
          <w:szCs w:val="16"/>
          <w:lang w:val="sk-SK"/>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21292" w14:textId="77777777" w:rsidR="000C2515" w:rsidRPr="00624DC2" w:rsidRDefault="000C2515" w:rsidP="002B3DE0">
    <w:pPr>
      <w:pStyle w:val="Hlavika"/>
      <w:tabs>
        <w:tab w:val="clear" w:pos="4703"/>
        <w:tab w:val="clear" w:pos="9406"/>
        <w:tab w:val="left" w:pos="1763"/>
      </w:tabs>
      <w:rPr>
        <w:lang w:val="en-GB"/>
      </w:rPr>
    </w:pPr>
    <w:r>
      <w:rPr>
        <w:lang w:val="en-GB"/>
      </w:rPr>
      <w:tab/>
    </w:r>
  </w:p>
  <w:p w14:paraId="1B3F1141" w14:textId="77777777" w:rsidR="000C2515" w:rsidRDefault="000C2515">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8C465F2"/>
    <w:multiLevelType w:val="hybridMultilevel"/>
    <w:tmpl w:val="9BD84948"/>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0">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1">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84070A2"/>
    <w:multiLevelType w:val="multilevel"/>
    <w:tmpl w:val="A1885AD4"/>
    <w:lvl w:ilvl="0">
      <w:start w:val="2"/>
      <w:numFmt w:val="decimal"/>
      <w:lvlText w:val="%1."/>
      <w:lvlJc w:val="left"/>
      <w:pPr>
        <w:ind w:left="360" w:hanging="360"/>
      </w:pPr>
      <w:rPr>
        <w:rFonts w:cs="Times New Roman" w:hint="default"/>
        <w:b/>
      </w:rPr>
    </w:lvl>
    <w:lvl w:ilvl="1">
      <w:start w:val="8"/>
      <w:numFmt w:val="decimal"/>
      <w:lvlText w:val="%1.%2."/>
      <w:lvlJc w:val="left"/>
      <w:pPr>
        <w:ind w:left="792" w:hanging="432"/>
      </w:pPr>
      <w:rPr>
        <w:rFonts w:cs="Times New Roman" w:hint="default"/>
        <w:b/>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3">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6">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4"/>
  </w:num>
  <w:num w:numId="8">
    <w:abstractNumId w:val="16"/>
  </w:num>
  <w:num w:numId="9">
    <w:abstractNumId w:val="53"/>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1"/>
  </w:num>
  <w:num w:numId="20">
    <w:abstractNumId w:val="30"/>
  </w:num>
  <w:num w:numId="21">
    <w:abstractNumId w:val="0"/>
  </w:num>
  <w:num w:numId="22">
    <w:abstractNumId w:val="40"/>
  </w:num>
  <w:num w:numId="23">
    <w:abstractNumId w:val="10"/>
  </w:num>
  <w:num w:numId="24">
    <w:abstractNumId w:val="50"/>
  </w:num>
  <w:num w:numId="25">
    <w:abstractNumId w:val="42"/>
  </w:num>
  <w:num w:numId="26">
    <w:abstractNumId w:val="47"/>
  </w:num>
  <w:num w:numId="27">
    <w:abstractNumId w:val="4"/>
  </w:num>
  <w:num w:numId="28">
    <w:abstractNumId w:val="13"/>
  </w:num>
  <w:num w:numId="29">
    <w:abstractNumId w:val="57"/>
  </w:num>
  <w:num w:numId="30">
    <w:abstractNumId w:val="15"/>
  </w:num>
  <w:num w:numId="31">
    <w:abstractNumId w:val="55"/>
  </w:num>
  <w:num w:numId="32">
    <w:abstractNumId w:val="44"/>
  </w:num>
  <w:num w:numId="33">
    <w:abstractNumId w:val="19"/>
  </w:num>
  <w:num w:numId="34">
    <w:abstractNumId w:val="2"/>
  </w:num>
  <w:num w:numId="35">
    <w:abstractNumId w:val="34"/>
  </w:num>
  <w:num w:numId="36">
    <w:abstractNumId w:val="18"/>
  </w:num>
  <w:num w:numId="37">
    <w:abstractNumId w:val="37"/>
  </w:num>
  <w:num w:numId="38">
    <w:abstractNumId w:val="56"/>
  </w:num>
  <w:num w:numId="39">
    <w:abstractNumId w:val="20"/>
  </w:num>
  <w:num w:numId="40">
    <w:abstractNumId w:val="31"/>
  </w:num>
  <w:num w:numId="41">
    <w:abstractNumId w:val="22"/>
  </w:num>
  <w:num w:numId="42">
    <w:abstractNumId w:val="48"/>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5"/>
  </w:num>
  <w:num w:numId="51">
    <w:abstractNumId w:val="25"/>
  </w:num>
  <w:num w:numId="52">
    <w:abstractNumId w:val="36"/>
  </w:num>
  <w:num w:numId="53">
    <w:abstractNumId w:val="46"/>
  </w:num>
  <w:num w:numId="54">
    <w:abstractNumId w:val="33"/>
  </w:num>
  <w:num w:numId="55">
    <w:abstractNumId w:val="7"/>
  </w:num>
  <w:num w:numId="56">
    <w:abstractNumId w:val="52"/>
  </w:num>
  <w:num w:numId="57">
    <w:abstractNumId w:val="43"/>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rson w15:author="Milan Matovič">
    <w15:presenceInfo w15:providerId="None" w15:userId="Milan Matovi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32"/>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EA3"/>
    <w:rsid w:val="00034F05"/>
    <w:rsid w:val="00035121"/>
    <w:rsid w:val="00035387"/>
    <w:rsid w:val="00035B62"/>
    <w:rsid w:val="00035BF0"/>
    <w:rsid w:val="000362C9"/>
    <w:rsid w:val="00036A24"/>
    <w:rsid w:val="00036F6C"/>
    <w:rsid w:val="00037F45"/>
    <w:rsid w:val="000403E1"/>
    <w:rsid w:val="00040949"/>
    <w:rsid w:val="00040FF6"/>
    <w:rsid w:val="00041547"/>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1"/>
    <w:rsid w:val="00055F46"/>
    <w:rsid w:val="0005604C"/>
    <w:rsid w:val="00057855"/>
    <w:rsid w:val="000579A0"/>
    <w:rsid w:val="00057C0A"/>
    <w:rsid w:val="000601CD"/>
    <w:rsid w:val="00060625"/>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73C"/>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5F0"/>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5862"/>
    <w:rsid w:val="000B648C"/>
    <w:rsid w:val="000B7209"/>
    <w:rsid w:val="000B7751"/>
    <w:rsid w:val="000B7845"/>
    <w:rsid w:val="000B7BF0"/>
    <w:rsid w:val="000C04E1"/>
    <w:rsid w:val="000C07D2"/>
    <w:rsid w:val="000C1909"/>
    <w:rsid w:val="000C216F"/>
    <w:rsid w:val="000C2330"/>
    <w:rsid w:val="000C24E5"/>
    <w:rsid w:val="000C2515"/>
    <w:rsid w:val="000C2A3B"/>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CC1"/>
    <w:rsid w:val="000D7DB9"/>
    <w:rsid w:val="000E039B"/>
    <w:rsid w:val="000E0FE0"/>
    <w:rsid w:val="000E133F"/>
    <w:rsid w:val="000E1442"/>
    <w:rsid w:val="000E1749"/>
    <w:rsid w:val="000E245A"/>
    <w:rsid w:val="000E2645"/>
    <w:rsid w:val="000E26E1"/>
    <w:rsid w:val="000E3EC6"/>
    <w:rsid w:val="000E401A"/>
    <w:rsid w:val="000E444D"/>
    <w:rsid w:val="000E466D"/>
    <w:rsid w:val="000E495E"/>
    <w:rsid w:val="000E4B16"/>
    <w:rsid w:val="000E50AB"/>
    <w:rsid w:val="000E5C34"/>
    <w:rsid w:val="000E665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828"/>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4FD6"/>
    <w:rsid w:val="001153D4"/>
    <w:rsid w:val="00115599"/>
    <w:rsid w:val="00115AE5"/>
    <w:rsid w:val="00115CBB"/>
    <w:rsid w:val="00116059"/>
    <w:rsid w:val="0011692E"/>
    <w:rsid w:val="001169FD"/>
    <w:rsid w:val="00117B55"/>
    <w:rsid w:val="00117ECA"/>
    <w:rsid w:val="00117FD5"/>
    <w:rsid w:val="00120303"/>
    <w:rsid w:val="001206DF"/>
    <w:rsid w:val="001209D9"/>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5F51"/>
    <w:rsid w:val="0014645C"/>
    <w:rsid w:val="001465B2"/>
    <w:rsid w:val="00146657"/>
    <w:rsid w:val="00147980"/>
    <w:rsid w:val="00147FB8"/>
    <w:rsid w:val="0015036C"/>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6E73"/>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09F2"/>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17DB5"/>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36"/>
    <w:rsid w:val="00236144"/>
    <w:rsid w:val="00236146"/>
    <w:rsid w:val="00236677"/>
    <w:rsid w:val="00237958"/>
    <w:rsid w:val="002379C9"/>
    <w:rsid w:val="002405D5"/>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9DE"/>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C72"/>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AD3"/>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4DE"/>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496"/>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02"/>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43A5"/>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1F8"/>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2B2"/>
    <w:rsid w:val="0043167F"/>
    <w:rsid w:val="004328CE"/>
    <w:rsid w:val="00432ED1"/>
    <w:rsid w:val="0043357B"/>
    <w:rsid w:val="00433C68"/>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2ECE"/>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0E33"/>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C86"/>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9A7"/>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4E6"/>
    <w:rsid w:val="004C16B0"/>
    <w:rsid w:val="004C1880"/>
    <w:rsid w:val="004C1D7D"/>
    <w:rsid w:val="004C1F00"/>
    <w:rsid w:val="004C357F"/>
    <w:rsid w:val="004C3C00"/>
    <w:rsid w:val="004C455B"/>
    <w:rsid w:val="004C45A0"/>
    <w:rsid w:val="004C465F"/>
    <w:rsid w:val="004C489C"/>
    <w:rsid w:val="004C4F24"/>
    <w:rsid w:val="004C5825"/>
    <w:rsid w:val="004C5EBF"/>
    <w:rsid w:val="004C60E7"/>
    <w:rsid w:val="004C62E8"/>
    <w:rsid w:val="004C6429"/>
    <w:rsid w:val="004C6A6B"/>
    <w:rsid w:val="004C6A72"/>
    <w:rsid w:val="004C775A"/>
    <w:rsid w:val="004C7A9D"/>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39DD"/>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878"/>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0AD1"/>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9C7"/>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57B3"/>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87"/>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B7A"/>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2F5"/>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47A1"/>
    <w:rsid w:val="005A576E"/>
    <w:rsid w:val="005A5D30"/>
    <w:rsid w:val="005A5E40"/>
    <w:rsid w:val="005A6A05"/>
    <w:rsid w:val="005A6C3E"/>
    <w:rsid w:val="005A741E"/>
    <w:rsid w:val="005A756B"/>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4E65"/>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68F2"/>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180A"/>
    <w:rsid w:val="00642411"/>
    <w:rsid w:val="00642544"/>
    <w:rsid w:val="00642671"/>
    <w:rsid w:val="00643AC7"/>
    <w:rsid w:val="0064588E"/>
    <w:rsid w:val="006462B3"/>
    <w:rsid w:val="006463AC"/>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852"/>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2A87"/>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B6A"/>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5102"/>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0A4"/>
    <w:rsid w:val="006E04E1"/>
    <w:rsid w:val="006E14B0"/>
    <w:rsid w:val="006E1A32"/>
    <w:rsid w:val="006E24C5"/>
    <w:rsid w:val="006E33F6"/>
    <w:rsid w:val="006E3CE3"/>
    <w:rsid w:val="006E3EA2"/>
    <w:rsid w:val="006E404D"/>
    <w:rsid w:val="006E406C"/>
    <w:rsid w:val="006E4531"/>
    <w:rsid w:val="006E4781"/>
    <w:rsid w:val="006E492C"/>
    <w:rsid w:val="006E5953"/>
    <w:rsid w:val="006E5E4F"/>
    <w:rsid w:val="006E60FD"/>
    <w:rsid w:val="006E63E9"/>
    <w:rsid w:val="006E6B4A"/>
    <w:rsid w:val="006E6C72"/>
    <w:rsid w:val="006E6CE4"/>
    <w:rsid w:val="006E6E2B"/>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1E18"/>
    <w:rsid w:val="007228CF"/>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006"/>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546"/>
    <w:rsid w:val="007647FC"/>
    <w:rsid w:val="00764C7A"/>
    <w:rsid w:val="00764FA2"/>
    <w:rsid w:val="0076538E"/>
    <w:rsid w:val="0076557D"/>
    <w:rsid w:val="007657D8"/>
    <w:rsid w:val="00765F68"/>
    <w:rsid w:val="00766427"/>
    <w:rsid w:val="0076675A"/>
    <w:rsid w:val="007670FB"/>
    <w:rsid w:val="007671F8"/>
    <w:rsid w:val="00767267"/>
    <w:rsid w:val="0077065E"/>
    <w:rsid w:val="007708E2"/>
    <w:rsid w:val="00770C58"/>
    <w:rsid w:val="00772132"/>
    <w:rsid w:val="00772229"/>
    <w:rsid w:val="00772905"/>
    <w:rsid w:val="00772B87"/>
    <w:rsid w:val="00772F84"/>
    <w:rsid w:val="007731DB"/>
    <w:rsid w:val="00773BCC"/>
    <w:rsid w:val="00773BFB"/>
    <w:rsid w:val="0077550C"/>
    <w:rsid w:val="007757DA"/>
    <w:rsid w:val="00775B3C"/>
    <w:rsid w:val="00775CA7"/>
    <w:rsid w:val="00775EB1"/>
    <w:rsid w:val="00775F68"/>
    <w:rsid w:val="00776137"/>
    <w:rsid w:val="007762D3"/>
    <w:rsid w:val="0077670D"/>
    <w:rsid w:val="00776CCC"/>
    <w:rsid w:val="0077755A"/>
    <w:rsid w:val="00777B34"/>
    <w:rsid w:val="00777D94"/>
    <w:rsid w:val="00780096"/>
    <w:rsid w:val="00780D45"/>
    <w:rsid w:val="00780F49"/>
    <w:rsid w:val="0078139D"/>
    <w:rsid w:val="007813E7"/>
    <w:rsid w:val="00781464"/>
    <w:rsid w:val="00781AEA"/>
    <w:rsid w:val="00781B17"/>
    <w:rsid w:val="0078250C"/>
    <w:rsid w:val="0078254C"/>
    <w:rsid w:val="007827A6"/>
    <w:rsid w:val="00782898"/>
    <w:rsid w:val="00783023"/>
    <w:rsid w:val="00783127"/>
    <w:rsid w:val="00783217"/>
    <w:rsid w:val="00783724"/>
    <w:rsid w:val="0078386E"/>
    <w:rsid w:val="007839E2"/>
    <w:rsid w:val="0078429E"/>
    <w:rsid w:val="007845AD"/>
    <w:rsid w:val="00784845"/>
    <w:rsid w:val="00784A61"/>
    <w:rsid w:val="00784C6D"/>
    <w:rsid w:val="00785BF7"/>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42D5"/>
    <w:rsid w:val="008255C7"/>
    <w:rsid w:val="008259A1"/>
    <w:rsid w:val="00825CE0"/>
    <w:rsid w:val="00825E61"/>
    <w:rsid w:val="008277FD"/>
    <w:rsid w:val="00827F14"/>
    <w:rsid w:val="00831015"/>
    <w:rsid w:val="00831F67"/>
    <w:rsid w:val="00833770"/>
    <w:rsid w:val="00833BEE"/>
    <w:rsid w:val="008346C7"/>
    <w:rsid w:val="008348C2"/>
    <w:rsid w:val="0083541E"/>
    <w:rsid w:val="008355FF"/>
    <w:rsid w:val="00835699"/>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7C"/>
    <w:rsid w:val="008450C5"/>
    <w:rsid w:val="00845110"/>
    <w:rsid w:val="00845340"/>
    <w:rsid w:val="00845BDD"/>
    <w:rsid w:val="00845C22"/>
    <w:rsid w:val="008475E6"/>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4C5"/>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7A7"/>
    <w:rsid w:val="00895920"/>
    <w:rsid w:val="00895B95"/>
    <w:rsid w:val="00896213"/>
    <w:rsid w:val="00896518"/>
    <w:rsid w:val="00896684"/>
    <w:rsid w:val="00896F98"/>
    <w:rsid w:val="008970D4"/>
    <w:rsid w:val="00897146"/>
    <w:rsid w:val="00897B3D"/>
    <w:rsid w:val="008A05F9"/>
    <w:rsid w:val="008A0601"/>
    <w:rsid w:val="008A0944"/>
    <w:rsid w:val="008A0B3B"/>
    <w:rsid w:val="008A146B"/>
    <w:rsid w:val="008A14A5"/>
    <w:rsid w:val="008A14B3"/>
    <w:rsid w:val="008A160C"/>
    <w:rsid w:val="008A241C"/>
    <w:rsid w:val="008A29D9"/>
    <w:rsid w:val="008A380C"/>
    <w:rsid w:val="008A3A10"/>
    <w:rsid w:val="008A40A5"/>
    <w:rsid w:val="008A422C"/>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9AF"/>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5D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38B"/>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979"/>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6AF8"/>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80C"/>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A17"/>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89A"/>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AAF"/>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D9"/>
    <w:rsid w:val="009B33E8"/>
    <w:rsid w:val="009B3426"/>
    <w:rsid w:val="009B431C"/>
    <w:rsid w:val="009B46E5"/>
    <w:rsid w:val="009B4B42"/>
    <w:rsid w:val="009B5906"/>
    <w:rsid w:val="009B590E"/>
    <w:rsid w:val="009B5F76"/>
    <w:rsid w:val="009B6FA4"/>
    <w:rsid w:val="009B70BA"/>
    <w:rsid w:val="009B74A5"/>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B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9F7BD7"/>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77F"/>
    <w:rsid w:val="00A108A7"/>
    <w:rsid w:val="00A10C8B"/>
    <w:rsid w:val="00A11896"/>
    <w:rsid w:val="00A13995"/>
    <w:rsid w:val="00A14551"/>
    <w:rsid w:val="00A145C7"/>
    <w:rsid w:val="00A1549C"/>
    <w:rsid w:val="00A15C10"/>
    <w:rsid w:val="00A169BC"/>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55E9"/>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6817"/>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2977"/>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0E85"/>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59A0"/>
    <w:rsid w:val="00AB6DC6"/>
    <w:rsid w:val="00AB70A2"/>
    <w:rsid w:val="00AC007D"/>
    <w:rsid w:val="00AC1573"/>
    <w:rsid w:val="00AC1C0F"/>
    <w:rsid w:val="00AC1F71"/>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C7291"/>
    <w:rsid w:val="00AD05B8"/>
    <w:rsid w:val="00AD094E"/>
    <w:rsid w:val="00AD152E"/>
    <w:rsid w:val="00AD15B3"/>
    <w:rsid w:val="00AD1884"/>
    <w:rsid w:val="00AD1CBF"/>
    <w:rsid w:val="00AD2236"/>
    <w:rsid w:val="00AD2266"/>
    <w:rsid w:val="00AD2BF7"/>
    <w:rsid w:val="00AD342C"/>
    <w:rsid w:val="00AD38BB"/>
    <w:rsid w:val="00AD41A1"/>
    <w:rsid w:val="00AD42E1"/>
    <w:rsid w:val="00AD44D3"/>
    <w:rsid w:val="00AD4517"/>
    <w:rsid w:val="00AD46DA"/>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4ED7"/>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1BD2"/>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47B"/>
    <w:rsid w:val="00B02CE5"/>
    <w:rsid w:val="00B02E5E"/>
    <w:rsid w:val="00B03CE2"/>
    <w:rsid w:val="00B03F77"/>
    <w:rsid w:val="00B04498"/>
    <w:rsid w:val="00B04704"/>
    <w:rsid w:val="00B050E3"/>
    <w:rsid w:val="00B05311"/>
    <w:rsid w:val="00B05480"/>
    <w:rsid w:val="00B0577B"/>
    <w:rsid w:val="00B06378"/>
    <w:rsid w:val="00B0649A"/>
    <w:rsid w:val="00B066ED"/>
    <w:rsid w:val="00B0760F"/>
    <w:rsid w:val="00B07BA6"/>
    <w:rsid w:val="00B1028F"/>
    <w:rsid w:val="00B104B0"/>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6DA6"/>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5361"/>
    <w:rsid w:val="00B26AB7"/>
    <w:rsid w:val="00B26B5C"/>
    <w:rsid w:val="00B26EF9"/>
    <w:rsid w:val="00B272AC"/>
    <w:rsid w:val="00B27DBA"/>
    <w:rsid w:val="00B27F17"/>
    <w:rsid w:val="00B27F36"/>
    <w:rsid w:val="00B301F5"/>
    <w:rsid w:val="00B306FB"/>
    <w:rsid w:val="00B3127A"/>
    <w:rsid w:val="00B31897"/>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6F59"/>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3562"/>
    <w:rsid w:val="00B74584"/>
    <w:rsid w:val="00B74A08"/>
    <w:rsid w:val="00B7583F"/>
    <w:rsid w:val="00B76529"/>
    <w:rsid w:val="00B76F6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3812"/>
    <w:rsid w:val="00BF424D"/>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901"/>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1585"/>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302"/>
    <w:rsid w:val="00C6495D"/>
    <w:rsid w:val="00C64C32"/>
    <w:rsid w:val="00C66106"/>
    <w:rsid w:val="00C66167"/>
    <w:rsid w:val="00C666E1"/>
    <w:rsid w:val="00C66DC0"/>
    <w:rsid w:val="00C6700D"/>
    <w:rsid w:val="00C679A9"/>
    <w:rsid w:val="00C67AF8"/>
    <w:rsid w:val="00C67FDB"/>
    <w:rsid w:val="00C70692"/>
    <w:rsid w:val="00C70CCB"/>
    <w:rsid w:val="00C713F5"/>
    <w:rsid w:val="00C7159D"/>
    <w:rsid w:val="00C71E01"/>
    <w:rsid w:val="00C72E4A"/>
    <w:rsid w:val="00C72FCB"/>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5F7"/>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7F"/>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156"/>
    <w:rsid w:val="00D23C8A"/>
    <w:rsid w:val="00D2460A"/>
    <w:rsid w:val="00D2461D"/>
    <w:rsid w:val="00D24A55"/>
    <w:rsid w:val="00D24C01"/>
    <w:rsid w:val="00D26BB2"/>
    <w:rsid w:val="00D26C66"/>
    <w:rsid w:val="00D26E23"/>
    <w:rsid w:val="00D27006"/>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2C5"/>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4AF5"/>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42F2"/>
    <w:rsid w:val="00D85266"/>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A7EF2"/>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5E7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02BA"/>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03C"/>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442"/>
    <w:rsid w:val="00E36CE4"/>
    <w:rsid w:val="00E36F66"/>
    <w:rsid w:val="00E37CE0"/>
    <w:rsid w:val="00E37D2A"/>
    <w:rsid w:val="00E401C7"/>
    <w:rsid w:val="00E402A2"/>
    <w:rsid w:val="00E404B2"/>
    <w:rsid w:val="00E409DB"/>
    <w:rsid w:val="00E40E44"/>
    <w:rsid w:val="00E41131"/>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47FE5"/>
    <w:rsid w:val="00E50352"/>
    <w:rsid w:val="00E5060C"/>
    <w:rsid w:val="00E508EE"/>
    <w:rsid w:val="00E50DD9"/>
    <w:rsid w:val="00E51344"/>
    <w:rsid w:val="00E51BF7"/>
    <w:rsid w:val="00E51EA7"/>
    <w:rsid w:val="00E522DE"/>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108"/>
    <w:rsid w:val="00E642EE"/>
    <w:rsid w:val="00E65675"/>
    <w:rsid w:val="00E656C5"/>
    <w:rsid w:val="00E65A60"/>
    <w:rsid w:val="00E65C9B"/>
    <w:rsid w:val="00E66CC5"/>
    <w:rsid w:val="00E6708E"/>
    <w:rsid w:val="00E70644"/>
    <w:rsid w:val="00E71389"/>
    <w:rsid w:val="00E72053"/>
    <w:rsid w:val="00E722FF"/>
    <w:rsid w:val="00E72855"/>
    <w:rsid w:val="00E72E90"/>
    <w:rsid w:val="00E7300D"/>
    <w:rsid w:val="00E74059"/>
    <w:rsid w:val="00E741DF"/>
    <w:rsid w:val="00E7440B"/>
    <w:rsid w:val="00E74540"/>
    <w:rsid w:val="00E7478F"/>
    <w:rsid w:val="00E75344"/>
    <w:rsid w:val="00E76206"/>
    <w:rsid w:val="00E77071"/>
    <w:rsid w:val="00E772B5"/>
    <w:rsid w:val="00E77306"/>
    <w:rsid w:val="00E774E1"/>
    <w:rsid w:val="00E776E4"/>
    <w:rsid w:val="00E80467"/>
    <w:rsid w:val="00E80865"/>
    <w:rsid w:val="00E81244"/>
    <w:rsid w:val="00E8151A"/>
    <w:rsid w:val="00E81A0D"/>
    <w:rsid w:val="00E82094"/>
    <w:rsid w:val="00E8261C"/>
    <w:rsid w:val="00E82B90"/>
    <w:rsid w:val="00E8430B"/>
    <w:rsid w:val="00E846DC"/>
    <w:rsid w:val="00E84C7D"/>
    <w:rsid w:val="00E84C8F"/>
    <w:rsid w:val="00E85017"/>
    <w:rsid w:val="00E85224"/>
    <w:rsid w:val="00E85309"/>
    <w:rsid w:val="00E86587"/>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6B89"/>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3DEC"/>
    <w:rsid w:val="00ED4B68"/>
    <w:rsid w:val="00ED587C"/>
    <w:rsid w:val="00ED597B"/>
    <w:rsid w:val="00ED5CB2"/>
    <w:rsid w:val="00ED66C0"/>
    <w:rsid w:val="00ED688A"/>
    <w:rsid w:val="00ED6B25"/>
    <w:rsid w:val="00ED799E"/>
    <w:rsid w:val="00ED7CAC"/>
    <w:rsid w:val="00EE03F2"/>
    <w:rsid w:val="00EE0676"/>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1C40"/>
    <w:rsid w:val="00EF2575"/>
    <w:rsid w:val="00EF2645"/>
    <w:rsid w:val="00EF27BA"/>
    <w:rsid w:val="00EF29CE"/>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906"/>
    <w:rsid w:val="00F04228"/>
    <w:rsid w:val="00F05572"/>
    <w:rsid w:val="00F0558E"/>
    <w:rsid w:val="00F0635C"/>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6E77"/>
    <w:rsid w:val="00F57871"/>
    <w:rsid w:val="00F57FA0"/>
    <w:rsid w:val="00F60038"/>
    <w:rsid w:val="00F60754"/>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895"/>
    <w:rsid w:val="00F67A56"/>
    <w:rsid w:val="00F701A2"/>
    <w:rsid w:val="00F71F48"/>
    <w:rsid w:val="00F72A22"/>
    <w:rsid w:val="00F72F44"/>
    <w:rsid w:val="00F731BB"/>
    <w:rsid w:val="00F73DBC"/>
    <w:rsid w:val="00F74B24"/>
    <w:rsid w:val="00F751EA"/>
    <w:rsid w:val="00F754BA"/>
    <w:rsid w:val="00F75A2B"/>
    <w:rsid w:val="00F75B12"/>
    <w:rsid w:val="00F75E20"/>
    <w:rsid w:val="00F76464"/>
    <w:rsid w:val="00F768F3"/>
    <w:rsid w:val="00F76EA7"/>
    <w:rsid w:val="00F77CC6"/>
    <w:rsid w:val="00F77E1F"/>
    <w:rsid w:val="00F77E48"/>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556"/>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4855"/>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57E"/>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BB11434"/>
  <w15:docId w15:val="{C1A377D3-1C7C-440D-A83B-0C5B509F0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bidi="sa-IN"/>
    </w:rPr>
  </w:style>
  <w:style w:type="character" w:customStyle="1" w:styleId="ObyajntextChar">
    <w:name w:val="Obyčajný text Char"/>
    <w:basedOn w:val="Predvolenpsmoodseku"/>
    <w:link w:val="Obyajntext"/>
    <w:uiPriority w:val="99"/>
    <w:rsid w:val="00F220F5"/>
    <w:rPr>
      <w:rFonts w:ascii="Courier New" w:hAnsi="Courier New" w:cs="Mangal"/>
      <w:lang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opevs.eu" TargetMode="External"/><Relationship Id="rId26" Type="http://schemas.openxmlformats.org/officeDocument/2006/relationships/hyperlink" Target="http://www.partnerskadohoda.gov.sk/usmernenia-a-manualy/"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hyperlink" Target="http://www.partnerskadohoda.sk" TargetMode="Externa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minv.sk/?projektove-dokumenty"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minv.sk/?vzory-zmluv-a-rozhodnuti" TargetMode="External"/><Relationship Id="rId38"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reformuj.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minv.sk/?vzory-zmluv-a-rozhodnuti" TargetMode="External"/><Relationship Id="rId37" Type="http://schemas.openxmlformats.org/officeDocument/2006/relationships/hyperlink" Target="http://www.opevs.eu"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hyperlink" Target="mailto:opevs@minv.sk" TargetMode="Externa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hyperlink" Target="http://www.reformuj.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vicepremier.gov.sk/" TargetMode="External"/><Relationship Id="rId2" Type="http://schemas.openxmlformats.org/officeDocument/2006/relationships/hyperlink" Target="https://ec.europa.eu/europeaid/sites/devco/files/perdiems-2017-03-17_en.pdf" TargetMode="External"/><Relationship Id="rId1" Type="http://schemas.openxmlformats.org/officeDocument/2006/relationships/hyperlink" Target="http://www.eks.sk" TargetMode="External"/><Relationship Id="rId4" Type="http://schemas.openxmlformats.org/officeDocument/2006/relationships/hyperlink" Target="http://www.gender.gov.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9D5BA-524E-4645-AF81-5A5A252E05A3}">
  <ds:schemaRefs>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purl.org/dc/elements/1.1/"/>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3.xml><?xml version="1.0" encoding="utf-8"?>
<ds:datastoreItem xmlns:ds="http://schemas.openxmlformats.org/officeDocument/2006/customXml" ds:itemID="{61D9721C-4628-47CE-A778-1B308D2CC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C1A3969-63F7-4F89-A790-901EC1F0B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91</Pages>
  <Words>32248</Words>
  <Characters>207704</Characters>
  <Application>Microsoft Office Word</Application>
  <DocSecurity>0</DocSecurity>
  <Lines>1730</Lines>
  <Paragraphs>478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239474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Tehlar</dc:creator>
  <cp:lastModifiedBy>Miruška Hrabčáková</cp:lastModifiedBy>
  <cp:revision>7</cp:revision>
  <cp:lastPrinted>2020-07-17T06:37:00Z</cp:lastPrinted>
  <dcterms:created xsi:type="dcterms:W3CDTF">2020-07-17T05:55:00Z</dcterms:created>
  <dcterms:modified xsi:type="dcterms:W3CDTF">2020-07-17T07:20:00Z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